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883971" w:rsidTr="00D74AE1">
        <w:trPr>
          <w:trHeight w:hRule="exact" w:val="2948"/>
        </w:trPr>
        <w:tc>
          <w:tcPr>
            <w:tcW w:w="11185" w:type="dxa"/>
            <w:vAlign w:val="center"/>
          </w:tcPr>
          <w:p w:rsidR="00974E99" w:rsidRPr="00883971" w:rsidRDefault="00974E99" w:rsidP="00E21A27">
            <w:pPr>
              <w:pStyle w:val="Documenttype"/>
            </w:pPr>
            <w:r w:rsidRPr="00883971">
              <w:t>I</w:t>
            </w:r>
            <w:bookmarkStart w:id="1" w:name="_Ref446317644"/>
            <w:bookmarkEnd w:id="1"/>
            <w:r w:rsidRPr="00883971">
              <w:t xml:space="preserve">ALA </w:t>
            </w:r>
            <w:r w:rsidR="0093492E" w:rsidRPr="00883971">
              <w:t>G</w:t>
            </w:r>
            <w:r w:rsidR="00722236" w:rsidRPr="00883971">
              <w:t>uideline</w:t>
            </w:r>
          </w:p>
        </w:tc>
      </w:tr>
    </w:tbl>
    <w:p w:rsidR="008972C3" w:rsidRPr="00883971" w:rsidRDefault="008972C3" w:rsidP="003274DB"/>
    <w:p w:rsidR="00D74AE1" w:rsidRPr="00883971" w:rsidRDefault="00D74AE1" w:rsidP="003274DB"/>
    <w:p w:rsidR="0093492E" w:rsidRPr="00883971" w:rsidRDefault="00554F70" w:rsidP="0026038D">
      <w:pPr>
        <w:pStyle w:val="Documentnumber"/>
      </w:pPr>
      <w:del w:id="2" w:author="Administrator" w:date="2016-09-21T10:33:00Z">
        <w:r w:rsidRPr="00883971" w:rsidDel="00342791">
          <w:delText>????</w:delText>
        </w:r>
      </w:del>
    </w:p>
    <w:p w:rsidR="0026038D" w:rsidRPr="00883971" w:rsidRDefault="0026038D" w:rsidP="003274DB"/>
    <w:p w:rsidR="00776004" w:rsidRPr="00883971" w:rsidRDefault="00554F70" w:rsidP="00554F70">
      <w:pPr>
        <w:pStyle w:val="Documentname"/>
      </w:pPr>
      <w:r w:rsidRPr="00883971">
        <w:t>Maritime Service</w:t>
      </w:r>
      <w:ins w:id="3" w:author="Administrator" w:date="2016-09-21T10:33:00Z">
        <w:r w:rsidR="00342791">
          <w:t xml:space="preserve"> </w:t>
        </w:r>
      </w:ins>
      <w:del w:id="4" w:author="Administrator" w:date="2016-09-21T10:34:00Z">
        <w:r w:rsidRPr="00883971" w:rsidDel="00342791">
          <w:delText xml:space="preserve"> </w:delText>
        </w:r>
      </w:del>
      <w:r w:rsidRPr="00883971">
        <w:t>Portfolios</w:t>
      </w:r>
      <w:proofErr w:type="gramStart"/>
      <w:ins w:id="5" w:author="Administrator" w:date="2016-09-21T10:37:00Z">
        <w:r w:rsidR="00342791">
          <w:t>:</w:t>
        </w:r>
      </w:ins>
      <w:proofErr w:type="gramEnd"/>
      <w:ins w:id="6" w:author="Administrator" w:date="2016-09-21T10:35:00Z">
        <w:r w:rsidR="00342791">
          <w:br/>
        </w:r>
        <w:r w:rsidR="00C96C68">
          <w:t>digit</w:t>
        </w:r>
      </w:ins>
      <w:ins w:id="7" w:author="Administrator" w:date="2016-09-21T11:32:00Z">
        <w:r w:rsidR="00C96C68">
          <w:t>i</w:t>
        </w:r>
      </w:ins>
      <w:ins w:id="8" w:author="Administrator" w:date="2016-09-21T10:35:00Z">
        <w:r w:rsidR="00C96C68">
          <w:t>sing</w:t>
        </w:r>
      </w:ins>
      <w:ins w:id="9" w:author="Administrator" w:date="2016-09-21T10:36:00Z">
        <w:r w:rsidR="00342791" w:rsidRPr="00342791">
          <w:t xml:space="preserve"> maritime services</w:t>
        </w:r>
      </w:ins>
      <w:ins w:id="10" w:author="Administrator" w:date="2016-09-21T13:15:00Z">
        <w:r w:rsidR="009F7CD2" w:rsidRPr="009F7CD2">
          <w:rPr>
            <w:i/>
            <w:sz w:val="40"/>
            <w:szCs w:val="40"/>
          </w:rPr>
          <w:t>[agreed</w:t>
        </w:r>
      </w:ins>
      <w:ins w:id="11" w:author="Administrator" w:date="2016-09-21T13:16:00Z">
        <w:r w:rsidR="009F7CD2">
          <w:rPr>
            <w:i/>
            <w:sz w:val="40"/>
            <w:szCs w:val="40"/>
          </w:rPr>
          <w:t xml:space="preserve"> </w:t>
        </w:r>
      </w:ins>
      <w:ins w:id="12" w:author="Administrator" w:date="2016-09-21T13:15:00Z">
        <w:r w:rsidR="009F7CD2">
          <w:rPr>
            <w:i/>
            <w:sz w:val="40"/>
            <w:szCs w:val="40"/>
          </w:rPr>
          <w:t>enav 19</w:t>
        </w:r>
        <w:r w:rsidR="009F7CD2" w:rsidRPr="009F7CD2">
          <w:rPr>
            <w:i/>
            <w:sz w:val="40"/>
            <w:szCs w:val="40"/>
          </w:rPr>
          <w:t>]</w:t>
        </w:r>
      </w:ins>
    </w:p>
    <w:p w:rsidR="00CF49CC" w:rsidRPr="00883971" w:rsidRDefault="00CF49CC"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734BC6" w:rsidRPr="00883971" w:rsidRDefault="00734BC6"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D74AE1"/>
    <w:p w:rsidR="004E0BBB" w:rsidRPr="00883971" w:rsidRDefault="004E0BBB" w:rsidP="004E0BBB">
      <w:pPr>
        <w:pStyle w:val="Editionnumber"/>
      </w:pPr>
      <w:r w:rsidRPr="00883971">
        <w:t>Edition 1.0</w:t>
      </w:r>
    </w:p>
    <w:p w:rsidR="004E0BBB" w:rsidRPr="00883971" w:rsidRDefault="00600C2B" w:rsidP="004E0BBB">
      <w:pPr>
        <w:pStyle w:val="Documentdate"/>
      </w:pPr>
      <w:r w:rsidRPr="00883971">
        <w:t>Document date</w:t>
      </w:r>
    </w:p>
    <w:p w:rsidR="00BC27F6" w:rsidRPr="00883971" w:rsidRDefault="00BC27F6" w:rsidP="00D74AE1">
      <w:pPr>
        <w:sectPr w:rsidR="00BC27F6" w:rsidRPr="00883971"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rsidR="00914E26" w:rsidRPr="00883971" w:rsidRDefault="00914E26" w:rsidP="00914E26">
      <w:pPr>
        <w:pStyle w:val="BodyText"/>
      </w:pPr>
      <w:r w:rsidRPr="00883971">
        <w:lastRenderedPageBreak/>
        <w:t xml:space="preserve">Revisions to this IALA Document are to </w:t>
      </w:r>
      <w:proofErr w:type="gramStart"/>
      <w:r w:rsidRPr="00883971">
        <w:t>be noted</w:t>
      </w:r>
      <w:proofErr w:type="gramEnd"/>
      <w:r w:rsidRPr="00883971">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883971" w:rsidTr="005E4659">
        <w:tc>
          <w:tcPr>
            <w:tcW w:w="1908" w:type="dxa"/>
          </w:tcPr>
          <w:p w:rsidR="00914E26" w:rsidRPr="00883971" w:rsidRDefault="00914E26" w:rsidP="00414698">
            <w:pPr>
              <w:pStyle w:val="Tableheading"/>
              <w:rPr>
                <w:lang w:val="en-GB"/>
              </w:rPr>
            </w:pPr>
            <w:r w:rsidRPr="00883971">
              <w:rPr>
                <w:lang w:val="en-GB"/>
              </w:rPr>
              <w:t>Date</w:t>
            </w:r>
          </w:p>
        </w:tc>
        <w:tc>
          <w:tcPr>
            <w:tcW w:w="3576" w:type="dxa"/>
          </w:tcPr>
          <w:p w:rsidR="00914E26" w:rsidRPr="00883971" w:rsidRDefault="00914E26" w:rsidP="00414698">
            <w:pPr>
              <w:pStyle w:val="Tableheading"/>
              <w:rPr>
                <w:lang w:val="en-GB"/>
              </w:rPr>
            </w:pPr>
            <w:r w:rsidRPr="00883971">
              <w:rPr>
                <w:lang w:val="en-GB"/>
              </w:rPr>
              <w:t>Page / Section Revised</w:t>
            </w:r>
          </w:p>
        </w:tc>
        <w:tc>
          <w:tcPr>
            <w:tcW w:w="5001" w:type="dxa"/>
          </w:tcPr>
          <w:p w:rsidR="00914E26" w:rsidRPr="00883971" w:rsidRDefault="00914E26" w:rsidP="00414698">
            <w:pPr>
              <w:pStyle w:val="Tableheading"/>
              <w:rPr>
                <w:lang w:val="en-GB"/>
              </w:rPr>
            </w:pPr>
            <w:r w:rsidRPr="00883971">
              <w:rPr>
                <w:lang w:val="en-GB"/>
              </w:rPr>
              <w:t>Requirement for Revision</w:t>
            </w:r>
          </w:p>
        </w:tc>
      </w:tr>
      <w:tr w:rsidR="005E4659" w:rsidRPr="00883971" w:rsidTr="005E4659">
        <w:trPr>
          <w:trHeight w:val="851"/>
        </w:trPr>
        <w:tc>
          <w:tcPr>
            <w:tcW w:w="1908" w:type="dxa"/>
            <w:vAlign w:val="center"/>
          </w:tcPr>
          <w:p w:rsidR="00914E26" w:rsidRPr="00883971" w:rsidRDefault="00914E26" w:rsidP="00914E26">
            <w:pPr>
              <w:pStyle w:val="Tabletext"/>
            </w:pPr>
          </w:p>
        </w:tc>
        <w:tc>
          <w:tcPr>
            <w:tcW w:w="3576" w:type="dxa"/>
            <w:vAlign w:val="center"/>
          </w:tcPr>
          <w:p w:rsidR="00914E26" w:rsidRPr="00883971" w:rsidRDefault="00914E26" w:rsidP="00914E26">
            <w:pPr>
              <w:pStyle w:val="Tabletext"/>
            </w:pPr>
          </w:p>
        </w:tc>
        <w:tc>
          <w:tcPr>
            <w:tcW w:w="5001" w:type="dxa"/>
            <w:vAlign w:val="center"/>
          </w:tcPr>
          <w:p w:rsidR="00914E26" w:rsidRPr="00883971" w:rsidRDefault="00914E26" w:rsidP="00914E26">
            <w:pPr>
              <w:pStyle w:val="Tabletext"/>
            </w:pPr>
          </w:p>
        </w:tc>
      </w:tr>
      <w:tr w:rsidR="005E4659" w:rsidRPr="00883971" w:rsidTr="005E4659">
        <w:trPr>
          <w:trHeight w:val="851"/>
        </w:trPr>
        <w:tc>
          <w:tcPr>
            <w:tcW w:w="1908" w:type="dxa"/>
            <w:vAlign w:val="center"/>
          </w:tcPr>
          <w:p w:rsidR="00914E26" w:rsidRPr="00883971" w:rsidRDefault="00914E26" w:rsidP="00914E26">
            <w:pPr>
              <w:pStyle w:val="Tabletext"/>
            </w:pPr>
          </w:p>
        </w:tc>
        <w:tc>
          <w:tcPr>
            <w:tcW w:w="3576" w:type="dxa"/>
            <w:vAlign w:val="center"/>
          </w:tcPr>
          <w:p w:rsidR="00914E26" w:rsidRPr="00883971" w:rsidRDefault="00914E26" w:rsidP="00914E26">
            <w:pPr>
              <w:pStyle w:val="Tabletext"/>
            </w:pPr>
          </w:p>
        </w:tc>
        <w:tc>
          <w:tcPr>
            <w:tcW w:w="5001" w:type="dxa"/>
            <w:vAlign w:val="center"/>
          </w:tcPr>
          <w:p w:rsidR="00914E26" w:rsidRPr="00883971" w:rsidRDefault="00914E26" w:rsidP="00914E26">
            <w:pPr>
              <w:pStyle w:val="Tabletext"/>
            </w:pPr>
          </w:p>
        </w:tc>
      </w:tr>
      <w:tr w:rsidR="005E4659" w:rsidRPr="00883971" w:rsidTr="005E4659">
        <w:trPr>
          <w:trHeight w:val="851"/>
        </w:trPr>
        <w:tc>
          <w:tcPr>
            <w:tcW w:w="1908" w:type="dxa"/>
            <w:vAlign w:val="center"/>
          </w:tcPr>
          <w:p w:rsidR="00914E26" w:rsidRPr="00883971" w:rsidRDefault="00914E26" w:rsidP="00914E26">
            <w:pPr>
              <w:pStyle w:val="Tabletext"/>
            </w:pPr>
          </w:p>
        </w:tc>
        <w:tc>
          <w:tcPr>
            <w:tcW w:w="3576" w:type="dxa"/>
            <w:vAlign w:val="center"/>
          </w:tcPr>
          <w:p w:rsidR="00914E26" w:rsidRPr="00883971" w:rsidRDefault="00914E26" w:rsidP="00914E26">
            <w:pPr>
              <w:pStyle w:val="Tabletext"/>
            </w:pPr>
          </w:p>
        </w:tc>
        <w:tc>
          <w:tcPr>
            <w:tcW w:w="5001" w:type="dxa"/>
            <w:vAlign w:val="center"/>
          </w:tcPr>
          <w:p w:rsidR="00914E26" w:rsidRPr="00883971" w:rsidRDefault="00914E26" w:rsidP="00914E26">
            <w:pPr>
              <w:pStyle w:val="Tabletext"/>
            </w:pPr>
          </w:p>
        </w:tc>
      </w:tr>
      <w:tr w:rsidR="005E4659" w:rsidRPr="00883971" w:rsidTr="005E4659">
        <w:trPr>
          <w:trHeight w:val="851"/>
        </w:trPr>
        <w:tc>
          <w:tcPr>
            <w:tcW w:w="1908" w:type="dxa"/>
            <w:vAlign w:val="center"/>
          </w:tcPr>
          <w:p w:rsidR="00914E26" w:rsidRPr="00883971" w:rsidRDefault="00914E26" w:rsidP="00914E26">
            <w:pPr>
              <w:pStyle w:val="Tabletext"/>
            </w:pPr>
          </w:p>
        </w:tc>
        <w:tc>
          <w:tcPr>
            <w:tcW w:w="3576" w:type="dxa"/>
            <w:vAlign w:val="center"/>
          </w:tcPr>
          <w:p w:rsidR="00914E26" w:rsidRPr="00883971" w:rsidRDefault="00914E26" w:rsidP="00914E26">
            <w:pPr>
              <w:pStyle w:val="Tabletext"/>
            </w:pPr>
          </w:p>
        </w:tc>
        <w:tc>
          <w:tcPr>
            <w:tcW w:w="5001" w:type="dxa"/>
            <w:vAlign w:val="center"/>
          </w:tcPr>
          <w:p w:rsidR="00914E26" w:rsidRPr="00883971" w:rsidRDefault="00914E26" w:rsidP="00914E26">
            <w:pPr>
              <w:pStyle w:val="Tabletext"/>
            </w:pPr>
          </w:p>
        </w:tc>
      </w:tr>
      <w:tr w:rsidR="005E4659" w:rsidRPr="00883971" w:rsidTr="005E4659">
        <w:trPr>
          <w:trHeight w:val="851"/>
        </w:trPr>
        <w:tc>
          <w:tcPr>
            <w:tcW w:w="1908" w:type="dxa"/>
            <w:vAlign w:val="center"/>
          </w:tcPr>
          <w:p w:rsidR="00914E26" w:rsidRPr="00883971" w:rsidRDefault="00914E26" w:rsidP="00914E26">
            <w:pPr>
              <w:pStyle w:val="Tabletext"/>
            </w:pPr>
          </w:p>
        </w:tc>
        <w:tc>
          <w:tcPr>
            <w:tcW w:w="3576" w:type="dxa"/>
            <w:vAlign w:val="center"/>
          </w:tcPr>
          <w:p w:rsidR="00914E26" w:rsidRPr="00883971" w:rsidRDefault="00914E26" w:rsidP="00914E26">
            <w:pPr>
              <w:pStyle w:val="Tabletext"/>
            </w:pPr>
          </w:p>
        </w:tc>
        <w:tc>
          <w:tcPr>
            <w:tcW w:w="5001" w:type="dxa"/>
            <w:vAlign w:val="center"/>
          </w:tcPr>
          <w:p w:rsidR="00914E26" w:rsidRPr="00883971" w:rsidRDefault="00914E26" w:rsidP="00914E26">
            <w:pPr>
              <w:pStyle w:val="Tabletext"/>
            </w:pPr>
          </w:p>
        </w:tc>
      </w:tr>
      <w:tr w:rsidR="005E4659" w:rsidRPr="00883971" w:rsidTr="005E4659">
        <w:trPr>
          <w:trHeight w:val="851"/>
        </w:trPr>
        <w:tc>
          <w:tcPr>
            <w:tcW w:w="1908" w:type="dxa"/>
            <w:vAlign w:val="center"/>
          </w:tcPr>
          <w:p w:rsidR="00914E26" w:rsidRPr="00883971" w:rsidRDefault="00914E26" w:rsidP="00914E26">
            <w:pPr>
              <w:pStyle w:val="Tabletext"/>
            </w:pPr>
          </w:p>
        </w:tc>
        <w:tc>
          <w:tcPr>
            <w:tcW w:w="3576" w:type="dxa"/>
            <w:vAlign w:val="center"/>
          </w:tcPr>
          <w:p w:rsidR="00914E26" w:rsidRPr="00883971" w:rsidRDefault="00914E26" w:rsidP="00914E26">
            <w:pPr>
              <w:pStyle w:val="Tabletext"/>
            </w:pPr>
          </w:p>
        </w:tc>
        <w:tc>
          <w:tcPr>
            <w:tcW w:w="5001" w:type="dxa"/>
            <w:vAlign w:val="center"/>
          </w:tcPr>
          <w:p w:rsidR="00914E26" w:rsidRPr="00883971" w:rsidRDefault="00914E26" w:rsidP="00914E26">
            <w:pPr>
              <w:pStyle w:val="Tabletext"/>
            </w:pPr>
          </w:p>
        </w:tc>
      </w:tr>
      <w:tr w:rsidR="005E4659" w:rsidRPr="00883971" w:rsidTr="005E4659">
        <w:trPr>
          <w:trHeight w:val="851"/>
        </w:trPr>
        <w:tc>
          <w:tcPr>
            <w:tcW w:w="1908" w:type="dxa"/>
            <w:vAlign w:val="center"/>
          </w:tcPr>
          <w:p w:rsidR="00914E26" w:rsidRPr="00883971" w:rsidRDefault="00914E26" w:rsidP="00914E26">
            <w:pPr>
              <w:pStyle w:val="Tabletext"/>
            </w:pPr>
          </w:p>
        </w:tc>
        <w:tc>
          <w:tcPr>
            <w:tcW w:w="3576" w:type="dxa"/>
            <w:vAlign w:val="center"/>
          </w:tcPr>
          <w:p w:rsidR="00914E26" w:rsidRPr="00883971" w:rsidRDefault="00914E26" w:rsidP="00914E26">
            <w:pPr>
              <w:pStyle w:val="Tabletext"/>
            </w:pPr>
          </w:p>
        </w:tc>
        <w:tc>
          <w:tcPr>
            <w:tcW w:w="5001" w:type="dxa"/>
            <w:vAlign w:val="center"/>
          </w:tcPr>
          <w:p w:rsidR="00914E26" w:rsidRPr="00883971" w:rsidRDefault="00914E26" w:rsidP="00914E26">
            <w:pPr>
              <w:pStyle w:val="Tabletext"/>
            </w:pPr>
          </w:p>
        </w:tc>
      </w:tr>
    </w:tbl>
    <w:p w:rsidR="00914E26" w:rsidRPr="00883971" w:rsidRDefault="00914E26" w:rsidP="00D74AE1"/>
    <w:p w:rsidR="005E4659" w:rsidRPr="00883971" w:rsidRDefault="005E4659" w:rsidP="00914E26">
      <w:pPr>
        <w:spacing w:after="200" w:line="276" w:lineRule="auto"/>
        <w:sectPr w:rsidR="005E4659" w:rsidRPr="00883971"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rsidR="004B63B4" w:rsidRPr="004B63B4" w:rsidRDefault="004A4EC4">
      <w:pPr>
        <w:pStyle w:val="TOC1"/>
        <w:rPr>
          <w:ins w:id="26" w:author="Martikainen Tuomas" w:date="2017-03-21T17:10:00Z"/>
          <w:rFonts w:eastAsiaTheme="minorEastAsia"/>
          <w:b w:val="0"/>
          <w:color w:val="auto"/>
          <w:lang w:val="en-US" w:eastAsia="fi-FI"/>
        </w:rPr>
      </w:pPr>
      <w:r w:rsidRPr="00883971">
        <w:rPr>
          <w:rFonts w:eastAsia="Times New Roman" w:cs="Times New Roman"/>
          <w:b w:val="0"/>
          <w:noProof w:val="0"/>
          <w:szCs w:val="20"/>
        </w:rPr>
        <w:lastRenderedPageBreak/>
        <w:fldChar w:fldCharType="begin"/>
      </w:r>
      <w:r w:rsidRPr="00883971">
        <w:rPr>
          <w:rFonts w:eastAsia="Times New Roman" w:cs="Times New Roman"/>
          <w:b w:val="0"/>
          <w:noProof w:val="0"/>
          <w:szCs w:val="20"/>
        </w:rPr>
        <w:instrText xml:space="preserve"> TOC \o "1-3" \t "Annex,4,Appendix,5" </w:instrText>
      </w:r>
      <w:r w:rsidRPr="00883971">
        <w:rPr>
          <w:rFonts w:eastAsia="Times New Roman" w:cs="Times New Roman"/>
          <w:b w:val="0"/>
          <w:noProof w:val="0"/>
          <w:szCs w:val="20"/>
        </w:rPr>
        <w:fldChar w:fldCharType="separate"/>
      </w:r>
      <w:ins w:id="27" w:author="Martikainen Tuomas" w:date="2017-03-21T17:10:00Z">
        <w:r w:rsidR="004B63B4" w:rsidRPr="00E17A59">
          <w:t>1.</w:t>
        </w:r>
        <w:r w:rsidR="004B63B4" w:rsidRPr="004B63B4">
          <w:rPr>
            <w:rFonts w:eastAsiaTheme="minorEastAsia"/>
            <w:b w:val="0"/>
            <w:color w:val="auto"/>
            <w:lang w:val="en-US" w:eastAsia="fi-FI"/>
          </w:rPr>
          <w:tab/>
        </w:r>
        <w:r w:rsidR="004B63B4">
          <w:t>INTRODUCTION</w:t>
        </w:r>
        <w:r w:rsidR="004B63B4">
          <w:tab/>
        </w:r>
        <w:r w:rsidR="004B63B4">
          <w:fldChar w:fldCharType="begin"/>
        </w:r>
        <w:r w:rsidR="004B63B4">
          <w:instrText xml:space="preserve"> PAGEREF _Toc477879569 \h </w:instrText>
        </w:r>
      </w:ins>
      <w:r w:rsidR="004B63B4">
        <w:fldChar w:fldCharType="separate"/>
      </w:r>
      <w:ins w:id="28" w:author="Martikainen Tuomas" w:date="2017-03-21T17:10:00Z">
        <w:r w:rsidR="004B63B4">
          <w:t>7</w:t>
        </w:r>
        <w:r w:rsidR="004B63B4">
          <w:fldChar w:fldCharType="end"/>
        </w:r>
      </w:ins>
    </w:p>
    <w:p w:rsidR="004B63B4" w:rsidRPr="004B63B4" w:rsidRDefault="004B63B4">
      <w:pPr>
        <w:pStyle w:val="TOC2"/>
        <w:rPr>
          <w:ins w:id="29" w:author="Martikainen Tuomas" w:date="2017-03-21T17:10:00Z"/>
          <w:rFonts w:eastAsiaTheme="minorEastAsia"/>
          <w:color w:val="auto"/>
          <w:lang w:val="en-US" w:eastAsia="fi-FI"/>
        </w:rPr>
      </w:pPr>
      <w:ins w:id="30" w:author="Martikainen Tuomas" w:date="2017-03-21T17:10:00Z">
        <w:r w:rsidRPr="00E17A59">
          <w:t>1.1.</w:t>
        </w:r>
        <w:r w:rsidRPr="004B63B4">
          <w:rPr>
            <w:rFonts w:eastAsiaTheme="minorEastAsia"/>
            <w:color w:val="auto"/>
            <w:lang w:val="en-US" w:eastAsia="fi-FI"/>
          </w:rPr>
          <w:tab/>
        </w:r>
        <w:r>
          <w:t>General Description</w:t>
        </w:r>
        <w:r>
          <w:tab/>
        </w:r>
        <w:r>
          <w:fldChar w:fldCharType="begin"/>
        </w:r>
        <w:r>
          <w:instrText xml:space="preserve"> PAGEREF _Toc477879570 \h </w:instrText>
        </w:r>
      </w:ins>
      <w:r>
        <w:fldChar w:fldCharType="separate"/>
      </w:r>
      <w:ins w:id="31" w:author="Martikainen Tuomas" w:date="2017-03-21T17:10:00Z">
        <w:r>
          <w:t>7</w:t>
        </w:r>
        <w:r>
          <w:fldChar w:fldCharType="end"/>
        </w:r>
      </w:ins>
    </w:p>
    <w:p w:rsidR="004B63B4" w:rsidRPr="004B63B4" w:rsidRDefault="004B63B4">
      <w:pPr>
        <w:pStyle w:val="TOC2"/>
        <w:rPr>
          <w:ins w:id="32" w:author="Martikainen Tuomas" w:date="2017-03-21T17:10:00Z"/>
          <w:rFonts w:eastAsiaTheme="minorEastAsia"/>
          <w:color w:val="auto"/>
          <w:lang w:val="en-US" w:eastAsia="fi-FI"/>
        </w:rPr>
      </w:pPr>
      <w:ins w:id="33" w:author="Martikainen Tuomas" w:date="2017-03-21T17:10:00Z">
        <w:r w:rsidRPr="00E17A59">
          <w:t>1.2.</w:t>
        </w:r>
        <w:r w:rsidRPr="004B63B4">
          <w:rPr>
            <w:rFonts w:eastAsiaTheme="minorEastAsia"/>
            <w:color w:val="auto"/>
            <w:lang w:val="en-US" w:eastAsia="fi-FI"/>
          </w:rPr>
          <w:tab/>
        </w:r>
        <w:r>
          <w:t>Purpose</w:t>
        </w:r>
        <w:r>
          <w:tab/>
        </w:r>
        <w:r>
          <w:fldChar w:fldCharType="begin"/>
        </w:r>
        <w:r>
          <w:instrText xml:space="preserve"> PAGEREF _Toc477879571 \h </w:instrText>
        </w:r>
      </w:ins>
      <w:r>
        <w:fldChar w:fldCharType="separate"/>
      </w:r>
      <w:ins w:id="34" w:author="Martikainen Tuomas" w:date="2017-03-21T17:10:00Z">
        <w:r>
          <w:t>7</w:t>
        </w:r>
        <w:r>
          <w:fldChar w:fldCharType="end"/>
        </w:r>
      </w:ins>
    </w:p>
    <w:p w:rsidR="004B63B4" w:rsidRPr="004B63B4" w:rsidRDefault="004B63B4">
      <w:pPr>
        <w:pStyle w:val="TOC2"/>
        <w:rPr>
          <w:ins w:id="35" w:author="Martikainen Tuomas" w:date="2017-03-21T17:10:00Z"/>
          <w:rFonts w:eastAsiaTheme="minorEastAsia"/>
          <w:color w:val="auto"/>
          <w:lang w:val="en-US" w:eastAsia="fi-FI"/>
        </w:rPr>
      </w:pPr>
      <w:ins w:id="36" w:author="Martikainen Tuomas" w:date="2017-03-21T17:10:00Z">
        <w:r w:rsidRPr="00E17A59">
          <w:t>1.3.</w:t>
        </w:r>
        <w:r w:rsidRPr="004B63B4">
          <w:rPr>
            <w:rFonts w:eastAsiaTheme="minorEastAsia"/>
            <w:color w:val="auto"/>
            <w:lang w:val="en-US" w:eastAsia="fi-FI"/>
          </w:rPr>
          <w:tab/>
        </w:r>
        <w:r w:rsidRPr="00E17A59">
          <w:t>Implementation</w:t>
        </w:r>
        <w:r>
          <w:tab/>
        </w:r>
        <w:r>
          <w:fldChar w:fldCharType="begin"/>
        </w:r>
        <w:r>
          <w:instrText xml:space="preserve"> PAGEREF _Toc477879572 \h </w:instrText>
        </w:r>
      </w:ins>
      <w:r>
        <w:fldChar w:fldCharType="separate"/>
      </w:r>
      <w:ins w:id="37" w:author="Martikainen Tuomas" w:date="2017-03-21T17:10:00Z">
        <w:r>
          <w:t>7</w:t>
        </w:r>
        <w:r>
          <w:fldChar w:fldCharType="end"/>
        </w:r>
      </w:ins>
    </w:p>
    <w:p w:rsidR="004B63B4" w:rsidRPr="004B63B4" w:rsidRDefault="004B63B4">
      <w:pPr>
        <w:pStyle w:val="TOC1"/>
        <w:rPr>
          <w:ins w:id="38" w:author="Martikainen Tuomas" w:date="2017-03-21T17:10:00Z"/>
          <w:rFonts w:eastAsiaTheme="minorEastAsia"/>
          <w:b w:val="0"/>
          <w:color w:val="auto"/>
          <w:lang w:val="en-US" w:eastAsia="fi-FI"/>
        </w:rPr>
      </w:pPr>
      <w:ins w:id="39" w:author="Martikainen Tuomas" w:date="2017-03-21T17:10:00Z">
        <w:r w:rsidRPr="00E17A59">
          <w:t>2.</w:t>
        </w:r>
        <w:r w:rsidRPr="004B63B4">
          <w:rPr>
            <w:rFonts w:eastAsiaTheme="minorEastAsia"/>
            <w:b w:val="0"/>
            <w:color w:val="auto"/>
            <w:lang w:val="en-US" w:eastAsia="fi-FI"/>
          </w:rPr>
          <w:tab/>
        </w:r>
        <w:r w:rsidRPr="00E17A59">
          <w:t>Governing body, SERVICE PROVIDERS &amp; STAKEHOLDERS</w:t>
        </w:r>
        <w:r>
          <w:tab/>
        </w:r>
        <w:r>
          <w:fldChar w:fldCharType="begin"/>
        </w:r>
        <w:r>
          <w:instrText xml:space="preserve"> PAGEREF _Toc477879573 \h </w:instrText>
        </w:r>
      </w:ins>
      <w:r>
        <w:fldChar w:fldCharType="separate"/>
      </w:r>
      <w:ins w:id="40" w:author="Martikainen Tuomas" w:date="2017-03-21T17:10:00Z">
        <w:r>
          <w:t>7</w:t>
        </w:r>
        <w:r>
          <w:fldChar w:fldCharType="end"/>
        </w:r>
      </w:ins>
    </w:p>
    <w:p w:rsidR="004B63B4" w:rsidRPr="004B63B4" w:rsidRDefault="004B63B4">
      <w:pPr>
        <w:pStyle w:val="TOC2"/>
        <w:rPr>
          <w:ins w:id="41" w:author="Martikainen Tuomas" w:date="2017-03-21T17:10:00Z"/>
          <w:rFonts w:eastAsiaTheme="minorEastAsia"/>
          <w:color w:val="auto"/>
          <w:lang w:val="en-US" w:eastAsia="fi-FI"/>
        </w:rPr>
      </w:pPr>
      <w:ins w:id="42" w:author="Martikainen Tuomas" w:date="2017-03-21T17:10:00Z">
        <w:r w:rsidRPr="00E17A59">
          <w:t>2.1.</w:t>
        </w:r>
        <w:r w:rsidRPr="004B63B4">
          <w:rPr>
            <w:rFonts w:eastAsiaTheme="minorEastAsia"/>
            <w:color w:val="auto"/>
            <w:lang w:val="en-US" w:eastAsia="fi-FI"/>
          </w:rPr>
          <w:tab/>
        </w:r>
        <w:r w:rsidRPr="00E17A59">
          <w:t>Definitions</w:t>
        </w:r>
        <w:r>
          <w:tab/>
        </w:r>
        <w:r>
          <w:fldChar w:fldCharType="begin"/>
        </w:r>
        <w:r>
          <w:instrText xml:space="preserve"> PAGEREF _Toc477879574 \h </w:instrText>
        </w:r>
      </w:ins>
      <w:r>
        <w:fldChar w:fldCharType="separate"/>
      </w:r>
      <w:ins w:id="43" w:author="Martikainen Tuomas" w:date="2017-03-21T17:10:00Z">
        <w:r>
          <w:t>7</w:t>
        </w:r>
        <w:r>
          <w:fldChar w:fldCharType="end"/>
        </w:r>
      </w:ins>
    </w:p>
    <w:p w:rsidR="004B63B4" w:rsidRPr="004B63B4" w:rsidRDefault="004B63B4">
      <w:pPr>
        <w:pStyle w:val="TOC2"/>
        <w:rPr>
          <w:ins w:id="44" w:author="Martikainen Tuomas" w:date="2017-03-21T17:10:00Z"/>
          <w:rFonts w:eastAsiaTheme="minorEastAsia"/>
          <w:color w:val="auto"/>
          <w:lang w:val="en-US" w:eastAsia="fi-FI"/>
        </w:rPr>
      </w:pPr>
      <w:ins w:id="45" w:author="Martikainen Tuomas" w:date="2017-03-21T17:10:00Z">
        <w:r w:rsidRPr="004B63B4">
          <w:rPr>
            <w:rFonts w:eastAsiaTheme="minorEastAsia"/>
            <w:color w:val="auto"/>
            <w:lang w:val="en-US" w:eastAsia="fi-FI"/>
          </w:rPr>
          <w:tab/>
        </w:r>
        <w:r>
          <w:t>[</w:t>
        </w:r>
        <w:r w:rsidRPr="00E17A59">
          <w:rPr>
            <w:i/>
            <w:color w:val="FF0000"/>
          </w:rPr>
          <w:t>all above agreed enav 20 with IHO comments</w:t>
        </w:r>
        <w:r w:rsidRPr="00E17A59">
          <w:rPr>
            <w:color w:val="FF0000"/>
          </w:rPr>
          <w:t>]</w:t>
        </w:r>
        <w:r>
          <w:tab/>
        </w:r>
        <w:r>
          <w:fldChar w:fldCharType="begin"/>
        </w:r>
        <w:r>
          <w:instrText xml:space="preserve"> PAGEREF _Toc477879575 \h </w:instrText>
        </w:r>
      </w:ins>
      <w:r>
        <w:fldChar w:fldCharType="separate"/>
      </w:r>
      <w:ins w:id="46" w:author="Martikainen Tuomas" w:date="2017-03-21T17:10:00Z">
        <w:r>
          <w:t>8</w:t>
        </w:r>
        <w:r>
          <w:fldChar w:fldCharType="end"/>
        </w:r>
      </w:ins>
    </w:p>
    <w:p w:rsidR="004B63B4" w:rsidRPr="004B63B4" w:rsidRDefault="004B63B4">
      <w:pPr>
        <w:pStyle w:val="TOC2"/>
        <w:rPr>
          <w:ins w:id="47" w:author="Martikainen Tuomas" w:date="2017-03-21T17:10:00Z"/>
          <w:rFonts w:eastAsiaTheme="minorEastAsia"/>
          <w:color w:val="auto"/>
          <w:lang w:val="en-US" w:eastAsia="fi-FI"/>
        </w:rPr>
      </w:pPr>
      <w:ins w:id="48" w:author="Martikainen Tuomas" w:date="2017-03-21T17:10:00Z">
        <w:r w:rsidRPr="00E17A59">
          <w:t>2.2.</w:t>
        </w:r>
        <w:r w:rsidRPr="004B63B4">
          <w:rPr>
            <w:rFonts w:eastAsiaTheme="minorEastAsia"/>
            <w:color w:val="auto"/>
            <w:lang w:val="en-US" w:eastAsia="fi-FI"/>
          </w:rPr>
          <w:tab/>
        </w:r>
        <w:r w:rsidRPr="00E17A59">
          <w:t>Responsible service providers [to be decided later]</w:t>
        </w:r>
        <w:r>
          <w:tab/>
        </w:r>
        <w:r>
          <w:fldChar w:fldCharType="begin"/>
        </w:r>
        <w:r>
          <w:instrText xml:space="preserve"> PAGEREF _Toc477879576 \h </w:instrText>
        </w:r>
      </w:ins>
      <w:r>
        <w:fldChar w:fldCharType="separate"/>
      </w:r>
      <w:ins w:id="49" w:author="Martikainen Tuomas" w:date="2017-03-21T17:10:00Z">
        <w:r>
          <w:t>8</w:t>
        </w:r>
        <w:r>
          <w:fldChar w:fldCharType="end"/>
        </w:r>
      </w:ins>
    </w:p>
    <w:p w:rsidR="004B63B4" w:rsidRPr="004B63B4" w:rsidRDefault="004B63B4">
      <w:pPr>
        <w:pStyle w:val="TOC1"/>
        <w:rPr>
          <w:ins w:id="50" w:author="Martikainen Tuomas" w:date="2017-03-21T17:10:00Z"/>
          <w:rFonts w:eastAsiaTheme="minorEastAsia"/>
          <w:b w:val="0"/>
          <w:color w:val="auto"/>
          <w:lang w:val="en-US" w:eastAsia="fi-FI"/>
        </w:rPr>
      </w:pPr>
      <w:ins w:id="51" w:author="Martikainen Tuomas" w:date="2017-03-21T17:10:00Z">
        <w:r w:rsidRPr="00E17A59">
          <w:t>3.</w:t>
        </w:r>
        <w:r w:rsidRPr="004B63B4">
          <w:rPr>
            <w:rFonts w:eastAsiaTheme="minorEastAsia"/>
            <w:b w:val="0"/>
            <w:color w:val="auto"/>
            <w:lang w:val="en-US" w:eastAsia="fi-FI"/>
          </w:rPr>
          <w:tab/>
        </w:r>
        <w:r>
          <w:t>Defined sea areas for information services</w:t>
        </w:r>
        <w:r>
          <w:tab/>
        </w:r>
        <w:r>
          <w:fldChar w:fldCharType="begin"/>
        </w:r>
        <w:r>
          <w:instrText xml:space="preserve"> PAGEREF _Toc477879577 \h </w:instrText>
        </w:r>
      </w:ins>
      <w:r>
        <w:fldChar w:fldCharType="separate"/>
      </w:r>
      <w:ins w:id="52" w:author="Martikainen Tuomas" w:date="2017-03-21T17:10:00Z">
        <w:r>
          <w:t>9</w:t>
        </w:r>
        <w:r>
          <w:fldChar w:fldCharType="end"/>
        </w:r>
      </w:ins>
    </w:p>
    <w:p w:rsidR="004B63B4" w:rsidRPr="004B63B4" w:rsidRDefault="004B63B4">
      <w:pPr>
        <w:pStyle w:val="TOC1"/>
        <w:rPr>
          <w:ins w:id="53" w:author="Martikainen Tuomas" w:date="2017-03-21T17:10:00Z"/>
          <w:rFonts w:eastAsiaTheme="minorEastAsia"/>
          <w:b w:val="0"/>
          <w:color w:val="auto"/>
          <w:lang w:val="en-US" w:eastAsia="fi-FI"/>
        </w:rPr>
      </w:pPr>
      <w:ins w:id="54" w:author="Martikainen Tuomas" w:date="2017-03-21T17:10:00Z">
        <w:r w:rsidRPr="00E17A59">
          <w:t>4.</w:t>
        </w:r>
        <w:r w:rsidRPr="004B63B4">
          <w:rPr>
            <w:rFonts w:eastAsiaTheme="minorEastAsia"/>
            <w:b w:val="0"/>
            <w:color w:val="auto"/>
            <w:lang w:val="en-US" w:eastAsia="fi-FI"/>
          </w:rPr>
          <w:tab/>
        </w:r>
        <w:r>
          <w:t>MARITIME SERVICES</w:t>
        </w:r>
        <w:r>
          <w:tab/>
        </w:r>
        <w:r>
          <w:fldChar w:fldCharType="begin"/>
        </w:r>
        <w:r>
          <w:instrText xml:space="preserve"> PAGEREF _Toc477879578 \h </w:instrText>
        </w:r>
      </w:ins>
      <w:r>
        <w:fldChar w:fldCharType="separate"/>
      </w:r>
      <w:ins w:id="55" w:author="Martikainen Tuomas" w:date="2017-03-21T17:10:00Z">
        <w:r>
          <w:t>10</w:t>
        </w:r>
        <w:r>
          <w:fldChar w:fldCharType="end"/>
        </w:r>
      </w:ins>
    </w:p>
    <w:p w:rsidR="004B63B4" w:rsidRPr="004B63B4" w:rsidRDefault="004B63B4">
      <w:pPr>
        <w:pStyle w:val="TOC2"/>
        <w:rPr>
          <w:ins w:id="56" w:author="Martikainen Tuomas" w:date="2017-03-21T17:10:00Z"/>
          <w:rFonts w:eastAsiaTheme="minorEastAsia"/>
          <w:color w:val="auto"/>
          <w:lang w:val="en-US" w:eastAsia="fi-FI"/>
        </w:rPr>
      </w:pPr>
      <w:ins w:id="57" w:author="Martikainen Tuomas" w:date="2017-03-21T17:10:00Z">
        <w:r w:rsidRPr="00E17A59">
          <w:t>4.1.</w:t>
        </w:r>
        <w:r w:rsidRPr="004B63B4">
          <w:rPr>
            <w:rFonts w:eastAsiaTheme="minorEastAsia"/>
            <w:color w:val="auto"/>
            <w:lang w:val="en-US" w:eastAsia="fi-FI"/>
          </w:rPr>
          <w:tab/>
        </w:r>
        <w:r>
          <w:t xml:space="preserve">MSP 1 VTS Information Service (IS)  </w:t>
        </w:r>
        <w:r w:rsidRPr="00E17A59">
          <w:rPr>
            <w:highlight w:val="yellow"/>
          </w:rPr>
          <w:t>[VTS COMMITTEE]</w:t>
        </w:r>
        <w:r>
          <w:t>+Singapore+ CANADA +NL</w:t>
        </w:r>
        <w:r>
          <w:tab/>
        </w:r>
        <w:r>
          <w:fldChar w:fldCharType="begin"/>
        </w:r>
        <w:r>
          <w:instrText xml:space="preserve"> PAGEREF _Toc477879579 \h </w:instrText>
        </w:r>
      </w:ins>
      <w:r>
        <w:fldChar w:fldCharType="separate"/>
      </w:r>
      <w:ins w:id="58" w:author="Martikainen Tuomas" w:date="2017-03-21T17:10:00Z">
        <w:r>
          <w:t>10</w:t>
        </w:r>
        <w:r>
          <w:fldChar w:fldCharType="end"/>
        </w:r>
      </w:ins>
    </w:p>
    <w:p w:rsidR="004B63B4" w:rsidRPr="004B63B4" w:rsidRDefault="004B63B4">
      <w:pPr>
        <w:pStyle w:val="TOC3"/>
        <w:tabs>
          <w:tab w:val="left" w:pos="1134"/>
          <w:tab w:val="right" w:leader="dot" w:pos="10195"/>
        </w:tabs>
        <w:rPr>
          <w:ins w:id="59" w:author="Martikainen Tuomas" w:date="2017-03-21T17:10:00Z"/>
          <w:rFonts w:eastAsiaTheme="minorEastAsia"/>
          <w:noProof/>
          <w:sz w:val="22"/>
          <w:lang w:val="en-US" w:eastAsia="fi-FI"/>
        </w:rPr>
      </w:pPr>
      <w:ins w:id="60" w:author="Martikainen Tuomas" w:date="2017-03-21T17:10:00Z">
        <w:r w:rsidRPr="00E17A59">
          <w:rPr>
            <w:noProof/>
          </w:rPr>
          <w:t>4.1.1.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_Toc477879580 \h </w:instrText>
        </w:r>
      </w:ins>
      <w:r>
        <w:rPr>
          <w:noProof/>
        </w:rPr>
      </w:r>
      <w:r>
        <w:rPr>
          <w:noProof/>
        </w:rPr>
        <w:fldChar w:fldCharType="separate"/>
      </w:r>
      <w:ins w:id="61" w:author="Martikainen Tuomas" w:date="2017-03-21T17:10:00Z">
        <w:r>
          <w:rPr>
            <w:noProof/>
          </w:rPr>
          <w:t>10</w:t>
        </w:r>
        <w:r>
          <w:rPr>
            <w:noProof/>
          </w:rPr>
          <w:fldChar w:fldCharType="end"/>
        </w:r>
      </w:ins>
    </w:p>
    <w:p w:rsidR="004B63B4" w:rsidRPr="004B63B4" w:rsidRDefault="004B63B4">
      <w:pPr>
        <w:pStyle w:val="TOC3"/>
        <w:tabs>
          <w:tab w:val="left" w:pos="1134"/>
          <w:tab w:val="right" w:leader="dot" w:pos="10195"/>
        </w:tabs>
        <w:rPr>
          <w:ins w:id="62" w:author="Martikainen Tuomas" w:date="2017-03-21T17:10:00Z"/>
          <w:rFonts w:eastAsiaTheme="minorEastAsia"/>
          <w:noProof/>
          <w:sz w:val="22"/>
          <w:lang w:val="en-US" w:eastAsia="fi-FI"/>
        </w:rPr>
      </w:pPr>
      <w:ins w:id="63" w:author="Martikainen Tuomas" w:date="2017-03-21T17:10:00Z">
        <w:r w:rsidRPr="00E17A59">
          <w:rPr>
            <w:noProof/>
          </w:rPr>
          <w:t>4.1.2.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_Toc477879581 \h </w:instrText>
        </w:r>
      </w:ins>
      <w:r>
        <w:rPr>
          <w:noProof/>
        </w:rPr>
      </w:r>
      <w:r>
        <w:rPr>
          <w:noProof/>
        </w:rPr>
        <w:fldChar w:fldCharType="separate"/>
      </w:r>
      <w:ins w:id="64" w:author="Martikainen Tuomas" w:date="2017-03-21T17:10:00Z">
        <w:r>
          <w:rPr>
            <w:noProof/>
          </w:rPr>
          <w:t>10</w:t>
        </w:r>
        <w:r>
          <w:rPr>
            <w:noProof/>
          </w:rPr>
          <w:fldChar w:fldCharType="end"/>
        </w:r>
      </w:ins>
    </w:p>
    <w:p w:rsidR="004B63B4" w:rsidRPr="004B63B4" w:rsidRDefault="004B63B4">
      <w:pPr>
        <w:pStyle w:val="TOC3"/>
        <w:tabs>
          <w:tab w:val="left" w:pos="1134"/>
          <w:tab w:val="right" w:leader="dot" w:pos="10195"/>
        </w:tabs>
        <w:rPr>
          <w:ins w:id="65" w:author="Martikainen Tuomas" w:date="2017-03-21T17:10:00Z"/>
          <w:rFonts w:eastAsiaTheme="minorEastAsia"/>
          <w:noProof/>
          <w:sz w:val="22"/>
          <w:lang w:val="en-US" w:eastAsia="fi-FI"/>
        </w:rPr>
      </w:pPr>
      <w:ins w:id="66" w:author="Martikainen Tuomas" w:date="2017-03-21T17:10:00Z">
        <w:r w:rsidRPr="00E17A59">
          <w:rPr>
            <w:noProof/>
          </w:rPr>
          <w:t>4.1.3.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_Toc477879582 \h </w:instrText>
        </w:r>
      </w:ins>
      <w:r>
        <w:rPr>
          <w:noProof/>
        </w:rPr>
      </w:r>
      <w:r>
        <w:rPr>
          <w:noProof/>
        </w:rPr>
        <w:fldChar w:fldCharType="separate"/>
      </w:r>
      <w:ins w:id="67" w:author="Martikainen Tuomas" w:date="2017-03-21T17:10:00Z">
        <w:r>
          <w:rPr>
            <w:noProof/>
          </w:rPr>
          <w:t>10</w:t>
        </w:r>
        <w:r>
          <w:rPr>
            <w:noProof/>
          </w:rPr>
          <w:fldChar w:fldCharType="end"/>
        </w:r>
      </w:ins>
    </w:p>
    <w:p w:rsidR="004B63B4" w:rsidRPr="004B63B4" w:rsidRDefault="004B63B4">
      <w:pPr>
        <w:pStyle w:val="TOC3"/>
        <w:tabs>
          <w:tab w:val="left" w:pos="1134"/>
          <w:tab w:val="right" w:leader="dot" w:pos="10195"/>
        </w:tabs>
        <w:rPr>
          <w:ins w:id="68" w:author="Martikainen Tuomas" w:date="2017-03-21T17:10:00Z"/>
          <w:rFonts w:eastAsiaTheme="minorEastAsia"/>
          <w:noProof/>
          <w:sz w:val="22"/>
          <w:lang w:val="en-US" w:eastAsia="fi-FI"/>
        </w:rPr>
      </w:pPr>
      <w:ins w:id="69" w:author="Martikainen Tuomas" w:date="2017-03-21T17:10:00Z">
        <w:r w:rsidRPr="00E17A59">
          <w:rPr>
            <w:noProof/>
          </w:rPr>
          <w:t>4.1.4.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_Toc477879588 \h </w:instrText>
        </w:r>
      </w:ins>
      <w:r>
        <w:rPr>
          <w:noProof/>
        </w:rPr>
      </w:r>
      <w:r>
        <w:rPr>
          <w:noProof/>
        </w:rPr>
        <w:fldChar w:fldCharType="separate"/>
      </w:r>
      <w:ins w:id="70" w:author="Martikainen Tuomas" w:date="2017-03-21T17:10:00Z">
        <w:r>
          <w:rPr>
            <w:noProof/>
          </w:rPr>
          <w:t>10</w:t>
        </w:r>
        <w:r>
          <w:rPr>
            <w:noProof/>
          </w:rPr>
          <w:fldChar w:fldCharType="end"/>
        </w:r>
      </w:ins>
    </w:p>
    <w:p w:rsidR="004B63B4" w:rsidRPr="004B63B4" w:rsidRDefault="004B63B4">
      <w:pPr>
        <w:pStyle w:val="TOC3"/>
        <w:tabs>
          <w:tab w:val="left" w:pos="1134"/>
          <w:tab w:val="right" w:leader="dot" w:pos="10195"/>
        </w:tabs>
        <w:rPr>
          <w:ins w:id="71" w:author="Martikainen Tuomas" w:date="2017-03-21T17:10:00Z"/>
          <w:rFonts w:eastAsiaTheme="minorEastAsia"/>
          <w:noProof/>
          <w:sz w:val="22"/>
          <w:lang w:val="en-US" w:eastAsia="fi-FI"/>
        </w:rPr>
      </w:pPr>
      <w:ins w:id="72" w:author="Martikainen Tuomas" w:date="2017-03-21T17:10:00Z">
        <w:r w:rsidRPr="00E17A59">
          <w:rPr>
            <w:noProof/>
          </w:rPr>
          <w:t>4.1.5.</w:t>
        </w:r>
        <w:r w:rsidRPr="004B63B4">
          <w:rPr>
            <w:rFonts w:eastAsiaTheme="minorEastAsia"/>
            <w:noProof/>
            <w:sz w:val="22"/>
            <w:lang w:val="en-US" w:eastAsia="fi-FI"/>
          </w:rPr>
          <w:tab/>
        </w:r>
        <w:r>
          <w:rPr>
            <w:noProof/>
          </w:rPr>
          <w:t>Relationship to other MSPs</w:t>
        </w:r>
        <w:r>
          <w:rPr>
            <w:noProof/>
          </w:rPr>
          <w:tab/>
        </w:r>
        <w:r>
          <w:rPr>
            <w:noProof/>
          </w:rPr>
          <w:fldChar w:fldCharType="begin"/>
        </w:r>
        <w:r>
          <w:rPr>
            <w:noProof/>
          </w:rPr>
          <w:instrText xml:space="preserve"> PAGEREF _Toc477879589 \h </w:instrText>
        </w:r>
      </w:ins>
      <w:r>
        <w:rPr>
          <w:noProof/>
        </w:rPr>
      </w:r>
      <w:r>
        <w:rPr>
          <w:noProof/>
        </w:rPr>
        <w:fldChar w:fldCharType="separate"/>
      </w:r>
      <w:ins w:id="73" w:author="Martikainen Tuomas" w:date="2017-03-21T17:10:00Z">
        <w:r>
          <w:rPr>
            <w:noProof/>
          </w:rPr>
          <w:t>10</w:t>
        </w:r>
        <w:r>
          <w:rPr>
            <w:noProof/>
          </w:rPr>
          <w:fldChar w:fldCharType="end"/>
        </w:r>
      </w:ins>
    </w:p>
    <w:p w:rsidR="004B63B4" w:rsidRPr="004B63B4" w:rsidRDefault="004B63B4">
      <w:pPr>
        <w:pStyle w:val="TOC2"/>
        <w:rPr>
          <w:ins w:id="74" w:author="Martikainen Tuomas" w:date="2017-03-21T17:10:00Z"/>
          <w:rFonts w:eastAsiaTheme="minorEastAsia"/>
          <w:color w:val="auto"/>
          <w:lang w:val="en-US" w:eastAsia="fi-FI"/>
        </w:rPr>
      </w:pPr>
      <w:ins w:id="75" w:author="Martikainen Tuomas" w:date="2017-03-21T17:10:00Z">
        <w:r w:rsidRPr="00E17A59">
          <w:t>4.2.</w:t>
        </w:r>
        <w:r w:rsidRPr="004B63B4">
          <w:rPr>
            <w:rFonts w:eastAsiaTheme="minorEastAsia"/>
            <w:color w:val="auto"/>
            <w:lang w:val="en-US" w:eastAsia="fi-FI"/>
          </w:rPr>
          <w:tab/>
        </w:r>
        <w:r>
          <w:t xml:space="preserve">MSP 2 Navigational Assistance Service (NAS)  </w:t>
        </w:r>
        <w:r w:rsidRPr="00E17A59">
          <w:rPr>
            <w:highlight w:val="yellow"/>
          </w:rPr>
          <w:t>[VTS COMMITTEE]</w:t>
        </w:r>
        <w:r>
          <w:t>+singapore+CANADA+NL</w:t>
        </w:r>
        <w:r>
          <w:tab/>
        </w:r>
        <w:r>
          <w:fldChar w:fldCharType="begin"/>
        </w:r>
        <w:r>
          <w:instrText xml:space="preserve"> PAGEREF _Toc477879590 \h </w:instrText>
        </w:r>
      </w:ins>
      <w:r>
        <w:fldChar w:fldCharType="separate"/>
      </w:r>
      <w:ins w:id="76" w:author="Martikainen Tuomas" w:date="2017-03-21T17:10:00Z">
        <w:r>
          <w:t>11</w:t>
        </w:r>
        <w:r>
          <w:fldChar w:fldCharType="end"/>
        </w:r>
      </w:ins>
    </w:p>
    <w:p w:rsidR="004B63B4" w:rsidRPr="004B63B4" w:rsidRDefault="004B63B4">
      <w:pPr>
        <w:pStyle w:val="TOC3"/>
        <w:tabs>
          <w:tab w:val="left" w:pos="1134"/>
          <w:tab w:val="right" w:leader="dot" w:pos="10195"/>
        </w:tabs>
        <w:rPr>
          <w:ins w:id="77" w:author="Martikainen Tuomas" w:date="2017-03-21T17:10:00Z"/>
          <w:rFonts w:eastAsiaTheme="minorEastAsia"/>
          <w:noProof/>
          <w:sz w:val="22"/>
          <w:lang w:val="en-US" w:eastAsia="fi-FI"/>
        </w:rPr>
      </w:pPr>
      <w:ins w:id="78" w:author="Martikainen Tuomas" w:date="2017-03-21T17:10:00Z">
        <w:r w:rsidRPr="00E17A59">
          <w:rPr>
            <w:noProof/>
          </w:rPr>
          <w:t>4.2.1.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_Toc477879591 \h </w:instrText>
        </w:r>
      </w:ins>
      <w:r>
        <w:rPr>
          <w:noProof/>
        </w:rPr>
      </w:r>
      <w:r>
        <w:rPr>
          <w:noProof/>
        </w:rPr>
        <w:fldChar w:fldCharType="separate"/>
      </w:r>
      <w:ins w:id="79" w:author="Martikainen Tuomas" w:date="2017-03-21T17:10:00Z">
        <w:r>
          <w:rPr>
            <w:noProof/>
          </w:rPr>
          <w:t>11</w:t>
        </w:r>
        <w:r>
          <w:rPr>
            <w:noProof/>
          </w:rPr>
          <w:fldChar w:fldCharType="end"/>
        </w:r>
      </w:ins>
    </w:p>
    <w:p w:rsidR="004B63B4" w:rsidRPr="004B63B4" w:rsidRDefault="004B63B4">
      <w:pPr>
        <w:pStyle w:val="TOC3"/>
        <w:tabs>
          <w:tab w:val="left" w:pos="1134"/>
          <w:tab w:val="right" w:leader="dot" w:pos="10195"/>
        </w:tabs>
        <w:rPr>
          <w:ins w:id="80" w:author="Martikainen Tuomas" w:date="2017-03-21T17:10:00Z"/>
          <w:rFonts w:eastAsiaTheme="minorEastAsia"/>
          <w:noProof/>
          <w:sz w:val="22"/>
          <w:lang w:val="en-US" w:eastAsia="fi-FI"/>
        </w:rPr>
      </w:pPr>
      <w:ins w:id="81" w:author="Martikainen Tuomas" w:date="2017-03-21T17:10:00Z">
        <w:r w:rsidRPr="00E17A59">
          <w:rPr>
            <w:noProof/>
          </w:rPr>
          <w:t>4.2.2.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_Toc477879604 \h </w:instrText>
        </w:r>
      </w:ins>
      <w:r>
        <w:rPr>
          <w:noProof/>
        </w:rPr>
      </w:r>
      <w:r>
        <w:rPr>
          <w:noProof/>
        </w:rPr>
        <w:fldChar w:fldCharType="separate"/>
      </w:r>
      <w:ins w:id="82" w:author="Martikainen Tuomas" w:date="2017-03-21T17:10:00Z">
        <w:r>
          <w:rPr>
            <w:noProof/>
          </w:rPr>
          <w:t>11</w:t>
        </w:r>
        <w:r>
          <w:rPr>
            <w:noProof/>
          </w:rPr>
          <w:fldChar w:fldCharType="end"/>
        </w:r>
      </w:ins>
    </w:p>
    <w:p w:rsidR="004B63B4" w:rsidRPr="004B63B4" w:rsidRDefault="004B63B4">
      <w:pPr>
        <w:pStyle w:val="TOC3"/>
        <w:tabs>
          <w:tab w:val="left" w:pos="1134"/>
          <w:tab w:val="right" w:leader="dot" w:pos="10195"/>
        </w:tabs>
        <w:rPr>
          <w:ins w:id="83" w:author="Martikainen Tuomas" w:date="2017-03-21T17:10:00Z"/>
          <w:rFonts w:eastAsiaTheme="minorEastAsia"/>
          <w:noProof/>
          <w:sz w:val="22"/>
          <w:lang w:val="en-US" w:eastAsia="fi-FI"/>
        </w:rPr>
      </w:pPr>
      <w:ins w:id="84" w:author="Martikainen Tuomas" w:date="2017-03-21T17:10:00Z">
        <w:r w:rsidRPr="00E17A59">
          <w:rPr>
            <w:noProof/>
          </w:rPr>
          <w:t>4.2.3.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_Toc477879605 \h </w:instrText>
        </w:r>
      </w:ins>
      <w:r>
        <w:rPr>
          <w:noProof/>
        </w:rPr>
      </w:r>
      <w:r>
        <w:rPr>
          <w:noProof/>
        </w:rPr>
        <w:fldChar w:fldCharType="separate"/>
      </w:r>
      <w:ins w:id="85" w:author="Martikainen Tuomas" w:date="2017-03-21T17:10:00Z">
        <w:r>
          <w:rPr>
            <w:noProof/>
          </w:rPr>
          <w:t>11</w:t>
        </w:r>
        <w:r>
          <w:rPr>
            <w:noProof/>
          </w:rPr>
          <w:fldChar w:fldCharType="end"/>
        </w:r>
      </w:ins>
    </w:p>
    <w:p w:rsidR="004B63B4" w:rsidRPr="004B63B4" w:rsidRDefault="004B63B4">
      <w:pPr>
        <w:pStyle w:val="TOC3"/>
        <w:tabs>
          <w:tab w:val="left" w:pos="1134"/>
          <w:tab w:val="right" w:leader="dot" w:pos="10195"/>
        </w:tabs>
        <w:rPr>
          <w:ins w:id="86" w:author="Martikainen Tuomas" w:date="2017-03-21T17:10:00Z"/>
          <w:rFonts w:eastAsiaTheme="minorEastAsia"/>
          <w:noProof/>
          <w:sz w:val="22"/>
          <w:lang w:val="en-US" w:eastAsia="fi-FI"/>
        </w:rPr>
      </w:pPr>
      <w:ins w:id="87" w:author="Martikainen Tuomas" w:date="2017-03-21T17:10:00Z">
        <w:r w:rsidRPr="00E17A59">
          <w:rPr>
            <w:noProof/>
          </w:rPr>
          <w:t>4.2.4.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_Toc477879607 \h </w:instrText>
        </w:r>
      </w:ins>
      <w:r>
        <w:rPr>
          <w:noProof/>
        </w:rPr>
      </w:r>
      <w:r>
        <w:rPr>
          <w:noProof/>
        </w:rPr>
        <w:fldChar w:fldCharType="separate"/>
      </w:r>
      <w:ins w:id="88" w:author="Martikainen Tuomas" w:date="2017-03-21T17:10:00Z">
        <w:r>
          <w:rPr>
            <w:noProof/>
          </w:rPr>
          <w:t>11</w:t>
        </w:r>
        <w:r>
          <w:rPr>
            <w:noProof/>
          </w:rPr>
          <w:fldChar w:fldCharType="end"/>
        </w:r>
      </w:ins>
    </w:p>
    <w:p w:rsidR="004B63B4" w:rsidRPr="004B63B4" w:rsidRDefault="004B63B4">
      <w:pPr>
        <w:pStyle w:val="TOC2"/>
        <w:rPr>
          <w:ins w:id="89" w:author="Martikainen Tuomas" w:date="2017-03-21T17:10:00Z"/>
          <w:rFonts w:eastAsiaTheme="minorEastAsia"/>
          <w:color w:val="auto"/>
          <w:lang w:val="en-US" w:eastAsia="fi-FI"/>
        </w:rPr>
      </w:pPr>
      <w:ins w:id="90" w:author="Martikainen Tuomas" w:date="2017-03-21T17:10:00Z">
        <w:r w:rsidRPr="00E17A59">
          <w:t>4.3.</w:t>
        </w:r>
        <w:r w:rsidRPr="004B63B4">
          <w:rPr>
            <w:rFonts w:eastAsiaTheme="minorEastAsia"/>
            <w:color w:val="auto"/>
            <w:lang w:val="en-US" w:eastAsia="fi-FI"/>
          </w:rPr>
          <w:tab/>
        </w:r>
        <w:r>
          <w:t xml:space="preserve">MSP 3 Traffic Organization Service (TOS) </w:t>
        </w:r>
        <w:r w:rsidRPr="00E17A59">
          <w:rPr>
            <w:highlight w:val="yellow"/>
          </w:rPr>
          <w:t>[VTS COMMITTEE] +SINGAPORE+ Canada</w:t>
        </w:r>
        <w:r>
          <w:t>+NL</w:t>
        </w:r>
        <w:r>
          <w:tab/>
        </w:r>
        <w:r>
          <w:fldChar w:fldCharType="begin"/>
        </w:r>
        <w:r>
          <w:instrText xml:space="preserve"> PAGEREF _Toc477879610 \h </w:instrText>
        </w:r>
      </w:ins>
      <w:r>
        <w:fldChar w:fldCharType="separate"/>
      </w:r>
      <w:ins w:id="91" w:author="Martikainen Tuomas" w:date="2017-03-21T17:10:00Z">
        <w:r>
          <w:t>11</w:t>
        </w:r>
        <w:r>
          <w:fldChar w:fldCharType="end"/>
        </w:r>
      </w:ins>
    </w:p>
    <w:p w:rsidR="004B63B4" w:rsidRPr="004B63B4" w:rsidRDefault="004B63B4">
      <w:pPr>
        <w:pStyle w:val="TOC3"/>
        <w:tabs>
          <w:tab w:val="left" w:pos="1134"/>
          <w:tab w:val="right" w:leader="dot" w:pos="10195"/>
        </w:tabs>
        <w:rPr>
          <w:ins w:id="92" w:author="Martikainen Tuomas" w:date="2017-03-21T17:10:00Z"/>
          <w:rFonts w:eastAsiaTheme="minorEastAsia"/>
          <w:noProof/>
          <w:sz w:val="22"/>
          <w:lang w:val="en-US" w:eastAsia="fi-FI"/>
        </w:rPr>
      </w:pPr>
      <w:ins w:id="93" w:author="Martikainen Tuomas" w:date="2017-03-21T17:10:00Z">
        <w:r w:rsidRPr="00E17A59">
          <w:rPr>
            <w:noProof/>
          </w:rPr>
          <w:t>4.3.1.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_Toc477879611 \h </w:instrText>
        </w:r>
      </w:ins>
      <w:r>
        <w:rPr>
          <w:noProof/>
        </w:rPr>
      </w:r>
      <w:r>
        <w:rPr>
          <w:noProof/>
        </w:rPr>
        <w:fldChar w:fldCharType="separate"/>
      </w:r>
      <w:ins w:id="94" w:author="Martikainen Tuomas" w:date="2017-03-21T17:10:00Z">
        <w:r>
          <w:rPr>
            <w:noProof/>
          </w:rPr>
          <w:t>11</w:t>
        </w:r>
        <w:r>
          <w:rPr>
            <w:noProof/>
          </w:rPr>
          <w:fldChar w:fldCharType="end"/>
        </w:r>
      </w:ins>
    </w:p>
    <w:p w:rsidR="004B63B4" w:rsidRPr="004B63B4" w:rsidRDefault="004B63B4">
      <w:pPr>
        <w:pStyle w:val="TOC3"/>
        <w:tabs>
          <w:tab w:val="left" w:pos="1134"/>
          <w:tab w:val="right" w:leader="dot" w:pos="10195"/>
        </w:tabs>
        <w:rPr>
          <w:ins w:id="95" w:author="Martikainen Tuomas" w:date="2017-03-21T17:10:00Z"/>
          <w:rFonts w:eastAsiaTheme="minorEastAsia"/>
          <w:noProof/>
          <w:sz w:val="22"/>
          <w:lang w:val="en-US" w:eastAsia="fi-FI"/>
        </w:rPr>
      </w:pPr>
      <w:ins w:id="96" w:author="Martikainen Tuomas" w:date="2017-03-21T17:10:00Z">
        <w:r w:rsidRPr="00E17A59">
          <w:rPr>
            <w:noProof/>
          </w:rPr>
          <w:t>4.3.2.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_Toc477879623 \h </w:instrText>
        </w:r>
      </w:ins>
      <w:r>
        <w:rPr>
          <w:noProof/>
        </w:rPr>
      </w:r>
      <w:r>
        <w:rPr>
          <w:noProof/>
        </w:rPr>
        <w:fldChar w:fldCharType="separate"/>
      </w:r>
      <w:ins w:id="97" w:author="Martikainen Tuomas" w:date="2017-03-21T17:10:00Z">
        <w:r>
          <w:rPr>
            <w:noProof/>
          </w:rPr>
          <w:t>11</w:t>
        </w:r>
        <w:r>
          <w:rPr>
            <w:noProof/>
          </w:rPr>
          <w:fldChar w:fldCharType="end"/>
        </w:r>
      </w:ins>
    </w:p>
    <w:p w:rsidR="004B63B4" w:rsidRPr="004B63B4" w:rsidRDefault="004B63B4">
      <w:pPr>
        <w:pStyle w:val="TOC3"/>
        <w:tabs>
          <w:tab w:val="left" w:pos="1134"/>
          <w:tab w:val="right" w:leader="dot" w:pos="10195"/>
        </w:tabs>
        <w:rPr>
          <w:ins w:id="98" w:author="Martikainen Tuomas" w:date="2017-03-21T17:10:00Z"/>
          <w:rFonts w:eastAsiaTheme="minorEastAsia"/>
          <w:noProof/>
          <w:sz w:val="22"/>
          <w:lang w:val="en-US" w:eastAsia="fi-FI"/>
        </w:rPr>
      </w:pPr>
      <w:ins w:id="99" w:author="Martikainen Tuomas" w:date="2017-03-21T17:10:00Z">
        <w:r w:rsidRPr="00E17A59">
          <w:rPr>
            <w:noProof/>
          </w:rPr>
          <w:t>4.3.3.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_Toc477879625 \h </w:instrText>
        </w:r>
      </w:ins>
      <w:r>
        <w:rPr>
          <w:noProof/>
        </w:rPr>
      </w:r>
      <w:r>
        <w:rPr>
          <w:noProof/>
        </w:rPr>
        <w:fldChar w:fldCharType="separate"/>
      </w:r>
      <w:ins w:id="100" w:author="Martikainen Tuomas" w:date="2017-03-21T17:10:00Z">
        <w:r>
          <w:rPr>
            <w:noProof/>
          </w:rPr>
          <w:t>11</w:t>
        </w:r>
        <w:r>
          <w:rPr>
            <w:noProof/>
          </w:rPr>
          <w:fldChar w:fldCharType="end"/>
        </w:r>
      </w:ins>
    </w:p>
    <w:p w:rsidR="004B63B4" w:rsidRPr="004B63B4" w:rsidRDefault="004B63B4">
      <w:pPr>
        <w:pStyle w:val="TOC3"/>
        <w:tabs>
          <w:tab w:val="left" w:pos="1134"/>
          <w:tab w:val="right" w:leader="dot" w:pos="10195"/>
        </w:tabs>
        <w:rPr>
          <w:ins w:id="101" w:author="Martikainen Tuomas" w:date="2017-03-21T17:10:00Z"/>
          <w:rFonts w:eastAsiaTheme="minorEastAsia"/>
          <w:noProof/>
          <w:sz w:val="22"/>
          <w:lang w:val="en-US" w:eastAsia="fi-FI"/>
        </w:rPr>
      </w:pPr>
      <w:ins w:id="102" w:author="Martikainen Tuomas" w:date="2017-03-21T17:10:00Z">
        <w:r w:rsidRPr="00E17A59">
          <w:rPr>
            <w:noProof/>
          </w:rPr>
          <w:t>4.3.4.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_Toc477879626 \h </w:instrText>
        </w:r>
      </w:ins>
      <w:r>
        <w:rPr>
          <w:noProof/>
        </w:rPr>
      </w:r>
      <w:r>
        <w:rPr>
          <w:noProof/>
        </w:rPr>
        <w:fldChar w:fldCharType="separate"/>
      </w:r>
      <w:ins w:id="103" w:author="Martikainen Tuomas" w:date="2017-03-21T17:10:00Z">
        <w:r>
          <w:rPr>
            <w:noProof/>
          </w:rPr>
          <w:t>12</w:t>
        </w:r>
        <w:r>
          <w:rPr>
            <w:noProof/>
          </w:rPr>
          <w:fldChar w:fldCharType="end"/>
        </w:r>
      </w:ins>
    </w:p>
    <w:p w:rsidR="004B63B4" w:rsidRPr="004B63B4" w:rsidRDefault="004B63B4">
      <w:pPr>
        <w:pStyle w:val="TOC2"/>
        <w:rPr>
          <w:ins w:id="104" w:author="Martikainen Tuomas" w:date="2017-03-21T17:10:00Z"/>
          <w:rFonts w:eastAsiaTheme="minorEastAsia"/>
          <w:color w:val="auto"/>
          <w:lang w:val="en-US" w:eastAsia="fi-FI"/>
        </w:rPr>
      </w:pPr>
      <w:ins w:id="105" w:author="Martikainen Tuomas" w:date="2017-03-21T17:10:00Z">
        <w:r w:rsidRPr="00E17A59">
          <w:t>4.4.</w:t>
        </w:r>
        <w:r w:rsidRPr="004B63B4">
          <w:rPr>
            <w:rFonts w:eastAsiaTheme="minorEastAsia"/>
            <w:color w:val="auto"/>
            <w:lang w:val="en-US" w:eastAsia="fi-FI"/>
          </w:rPr>
          <w:tab/>
        </w:r>
        <w:r>
          <w:t>MSP 4 Local Port Service (LPS) [</w:t>
        </w:r>
        <w:r w:rsidRPr="00E17A59">
          <w:rPr>
            <w:highlight w:val="yellow"/>
          </w:rPr>
          <w:t>M BErgmann]+s KOREA+Sweden+singapore+IHMA</w:t>
        </w:r>
        <w:r>
          <w:tab/>
        </w:r>
        <w:r>
          <w:fldChar w:fldCharType="begin"/>
        </w:r>
        <w:r>
          <w:instrText xml:space="preserve"> PAGEREF _Toc477879627 \h </w:instrText>
        </w:r>
      </w:ins>
      <w:r>
        <w:fldChar w:fldCharType="separate"/>
      </w:r>
      <w:ins w:id="106" w:author="Martikainen Tuomas" w:date="2017-03-21T17:10:00Z">
        <w:r>
          <w:t>12</w:t>
        </w:r>
        <w:r>
          <w:fldChar w:fldCharType="end"/>
        </w:r>
      </w:ins>
    </w:p>
    <w:p w:rsidR="004B63B4" w:rsidRPr="004B63B4" w:rsidRDefault="004B63B4">
      <w:pPr>
        <w:pStyle w:val="TOC3"/>
        <w:tabs>
          <w:tab w:val="left" w:pos="1134"/>
          <w:tab w:val="right" w:leader="dot" w:pos="10195"/>
        </w:tabs>
        <w:rPr>
          <w:ins w:id="107" w:author="Martikainen Tuomas" w:date="2017-03-21T17:10:00Z"/>
          <w:rFonts w:eastAsiaTheme="minorEastAsia"/>
          <w:noProof/>
          <w:sz w:val="22"/>
          <w:lang w:val="en-US" w:eastAsia="fi-FI"/>
        </w:rPr>
      </w:pPr>
      <w:ins w:id="108" w:author="Martikainen Tuomas" w:date="2017-03-21T17:10:00Z">
        <w:r w:rsidRPr="00E17A59">
          <w:rPr>
            <w:noProof/>
          </w:rPr>
          <w:t>4.4.1.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_Toc477879628 \h </w:instrText>
        </w:r>
      </w:ins>
      <w:r>
        <w:rPr>
          <w:noProof/>
        </w:rPr>
      </w:r>
      <w:r>
        <w:rPr>
          <w:noProof/>
        </w:rPr>
        <w:fldChar w:fldCharType="separate"/>
      </w:r>
      <w:ins w:id="109" w:author="Martikainen Tuomas" w:date="2017-03-21T17:10:00Z">
        <w:r>
          <w:rPr>
            <w:noProof/>
          </w:rPr>
          <w:t>12</w:t>
        </w:r>
        <w:r>
          <w:rPr>
            <w:noProof/>
          </w:rPr>
          <w:fldChar w:fldCharType="end"/>
        </w:r>
      </w:ins>
    </w:p>
    <w:p w:rsidR="004B63B4" w:rsidRPr="004B63B4" w:rsidRDefault="004B63B4">
      <w:pPr>
        <w:pStyle w:val="TOC3"/>
        <w:tabs>
          <w:tab w:val="left" w:pos="1134"/>
          <w:tab w:val="right" w:leader="dot" w:pos="10195"/>
        </w:tabs>
        <w:rPr>
          <w:ins w:id="110" w:author="Martikainen Tuomas" w:date="2017-03-21T17:10:00Z"/>
          <w:rFonts w:eastAsiaTheme="minorEastAsia"/>
          <w:noProof/>
          <w:sz w:val="22"/>
          <w:lang w:val="en-US" w:eastAsia="fi-FI"/>
        </w:rPr>
      </w:pPr>
      <w:ins w:id="111" w:author="Martikainen Tuomas" w:date="2017-03-21T17:10:00Z">
        <w:r w:rsidRPr="00E17A59">
          <w:rPr>
            <w:noProof/>
          </w:rPr>
          <w:t>4.4.2.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_Toc477879629 \h </w:instrText>
        </w:r>
      </w:ins>
      <w:r>
        <w:rPr>
          <w:noProof/>
        </w:rPr>
      </w:r>
      <w:r>
        <w:rPr>
          <w:noProof/>
        </w:rPr>
        <w:fldChar w:fldCharType="separate"/>
      </w:r>
      <w:ins w:id="112" w:author="Martikainen Tuomas" w:date="2017-03-21T17:10:00Z">
        <w:r>
          <w:rPr>
            <w:noProof/>
          </w:rPr>
          <w:t>12</w:t>
        </w:r>
        <w:r>
          <w:rPr>
            <w:noProof/>
          </w:rPr>
          <w:fldChar w:fldCharType="end"/>
        </w:r>
      </w:ins>
    </w:p>
    <w:p w:rsidR="004B63B4" w:rsidRPr="004B63B4" w:rsidRDefault="004B63B4">
      <w:pPr>
        <w:pStyle w:val="TOC3"/>
        <w:tabs>
          <w:tab w:val="left" w:pos="1134"/>
          <w:tab w:val="right" w:leader="dot" w:pos="10195"/>
        </w:tabs>
        <w:rPr>
          <w:ins w:id="113" w:author="Martikainen Tuomas" w:date="2017-03-21T17:10:00Z"/>
          <w:rFonts w:eastAsiaTheme="minorEastAsia"/>
          <w:noProof/>
          <w:sz w:val="22"/>
          <w:lang w:val="en-US" w:eastAsia="fi-FI"/>
        </w:rPr>
      </w:pPr>
      <w:ins w:id="114" w:author="Martikainen Tuomas" w:date="2017-03-21T17:10:00Z">
        <w:r w:rsidRPr="00E17A59">
          <w:rPr>
            <w:noProof/>
          </w:rPr>
          <w:t>4.4.3.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_Toc477879630 \h </w:instrText>
        </w:r>
      </w:ins>
      <w:r>
        <w:rPr>
          <w:noProof/>
        </w:rPr>
      </w:r>
      <w:r>
        <w:rPr>
          <w:noProof/>
        </w:rPr>
        <w:fldChar w:fldCharType="separate"/>
      </w:r>
      <w:ins w:id="115" w:author="Martikainen Tuomas" w:date="2017-03-21T17:10:00Z">
        <w:r>
          <w:rPr>
            <w:noProof/>
          </w:rPr>
          <w:t>12</w:t>
        </w:r>
        <w:r>
          <w:rPr>
            <w:noProof/>
          </w:rPr>
          <w:fldChar w:fldCharType="end"/>
        </w:r>
      </w:ins>
    </w:p>
    <w:p w:rsidR="004B63B4" w:rsidRPr="004B63B4" w:rsidRDefault="004B63B4">
      <w:pPr>
        <w:pStyle w:val="TOC3"/>
        <w:tabs>
          <w:tab w:val="left" w:pos="1134"/>
          <w:tab w:val="right" w:leader="dot" w:pos="10195"/>
        </w:tabs>
        <w:rPr>
          <w:ins w:id="116" w:author="Martikainen Tuomas" w:date="2017-03-21T17:10:00Z"/>
          <w:rFonts w:eastAsiaTheme="minorEastAsia"/>
          <w:noProof/>
          <w:sz w:val="22"/>
          <w:lang w:val="en-US" w:eastAsia="fi-FI"/>
        </w:rPr>
      </w:pPr>
      <w:ins w:id="117" w:author="Martikainen Tuomas" w:date="2017-03-21T17:10:00Z">
        <w:r w:rsidRPr="00E17A59">
          <w:rPr>
            <w:noProof/>
          </w:rPr>
          <w:t>4.4.4.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_Toc477879631 \h </w:instrText>
        </w:r>
      </w:ins>
      <w:r>
        <w:rPr>
          <w:noProof/>
        </w:rPr>
      </w:r>
      <w:r>
        <w:rPr>
          <w:noProof/>
        </w:rPr>
        <w:fldChar w:fldCharType="separate"/>
      </w:r>
      <w:ins w:id="118" w:author="Martikainen Tuomas" w:date="2017-03-21T17:10:00Z">
        <w:r>
          <w:rPr>
            <w:noProof/>
          </w:rPr>
          <w:t>12</w:t>
        </w:r>
        <w:r>
          <w:rPr>
            <w:noProof/>
          </w:rPr>
          <w:fldChar w:fldCharType="end"/>
        </w:r>
      </w:ins>
    </w:p>
    <w:p w:rsidR="004B63B4" w:rsidRPr="004B63B4" w:rsidRDefault="004B63B4">
      <w:pPr>
        <w:pStyle w:val="TOC2"/>
        <w:rPr>
          <w:ins w:id="119" w:author="Martikainen Tuomas" w:date="2017-03-21T17:10:00Z"/>
          <w:rFonts w:eastAsiaTheme="minorEastAsia"/>
          <w:color w:val="auto"/>
          <w:lang w:val="en-US" w:eastAsia="fi-FI"/>
        </w:rPr>
      </w:pPr>
      <w:ins w:id="120" w:author="Martikainen Tuomas" w:date="2017-03-21T17:10:00Z">
        <w:r w:rsidRPr="00E17A59">
          <w:t>4.5.</w:t>
        </w:r>
        <w:r w:rsidRPr="004B63B4">
          <w:rPr>
            <w:rFonts w:eastAsiaTheme="minorEastAsia"/>
            <w:color w:val="auto"/>
            <w:lang w:val="en-US" w:eastAsia="fi-FI"/>
          </w:rPr>
          <w:tab/>
        </w:r>
        <w:r>
          <w:t xml:space="preserve">MSP 5 Maritime Safety Information service (MSI) </w:t>
        </w:r>
        <w:r w:rsidRPr="00E17A59">
          <w:rPr>
            <w:highlight w:val="yellow"/>
          </w:rPr>
          <w:t>[IHO]</w:t>
        </w:r>
        <w:r>
          <w:t>+NORWAY+CHRISTENSEN+CANADA+KRISO</w:t>
        </w:r>
        <w:r>
          <w:tab/>
        </w:r>
        <w:r>
          <w:fldChar w:fldCharType="begin"/>
        </w:r>
        <w:r>
          <w:instrText xml:space="preserve"> PAGEREF _Toc477879632 \h </w:instrText>
        </w:r>
      </w:ins>
      <w:r>
        <w:fldChar w:fldCharType="separate"/>
      </w:r>
      <w:ins w:id="121" w:author="Martikainen Tuomas" w:date="2017-03-21T17:10:00Z">
        <w:r>
          <w:t>12</w:t>
        </w:r>
        <w:r>
          <w:fldChar w:fldCharType="end"/>
        </w:r>
      </w:ins>
    </w:p>
    <w:p w:rsidR="004B63B4" w:rsidRPr="004B63B4" w:rsidRDefault="004B63B4">
      <w:pPr>
        <w:pStyle w:val="TOC3"/>
        <w:tabs>
          <w:tab w:val="left" w:pos="1134"/>
          <w:tab w:val="right" w:leader="dot" w:pos="10195"/>
        </w:tabs>
        <w:rPr>
          <w:ins w:id="122" w:author="Martikainen Tuomas" w:date="2017-03-21T17:10:00Z"/>
          <w:rFonts w:eastAsiaTheme="minorEastAsia"/>
          <w:noProof/>
          <w:sz w:val="22"/>
          <w:lang w:val="en-US" w:eastAsia="fi-FI"/>
        </w:rPr>
      </w:pPr>
      <w:ins w:id="123" w:author="Martikainen Tuomas" w:date="2017-03-21T17:10:00Z">
        <w:r w:rsidRPr="00E17A59">
          <w:rPr>
            <w:noProof/>
          </w:rPr>
          <w:t>4.5.1.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_Toc477879633 \h </w:instrText>
        </w:r>
      </w:ins>
      <w:r>
        <w:rPr>
          <w:noProof/>
        </w:rPr>
      </w:r>
      <w:r>
        <w:rPr>
          <w:noProof/>
        </w:rPr>
        <w:fldChar w:fldCharType="separate"/>
      </w:r>
      <w:ins w:id="124" w:author="Martikainen Tuomas" w:date="2017-03-21T17:10:00Z">
        <w:r>
          <w:rPr>
            <w:noProof/>
          </w:rPr>
          <w:t>12</w:t>
        </w:r>
        <w:r>
          <w:rPr>
            <w:noProof/>
          </w:rPr>
          <w:fldChar w:fldCharType="end"/>
        </w:r>
      </w:ins>
    </w:p>
    <w:p w:rsidR="004B63B4" w:rsidRPr="004B63B4" w:rsidRDefault="004B63B4">
      <w:pPr>
        <w:pStyle w:val="TOC3"/>
        <w:tabs>
          <w:tab w:val="left" w:pos="1134"/>
          <w:tab w:val="right" w:leader="dot" w:pos="10195"/>
        </w:tabs>
        <w:rPr>
          <w:ins w:id="125" w:author="Martikainen Tuomas" w:date="2017-03-21T17:10:00Z"/>
          <w:rFonts w:eastAsiaTheme="minorEastAsia"/>
          <w:noProof/>
          <w:sz w:val="22"/>
          <w:lang w:val="en-US" w:eastAsia="fi-FI"/>
        </w:rPr>
      </w:pPr>
      <w:ins w:id="126" w:author="Martikainen Tuomas" w:date="2017-03-21T17:10:00Z">
        <w:r w:rsidRPr="00E17A59">
          <w:rPr>
            <w:noProof/>
          </w:rPr>
          <w:t>4.5.2.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_Toc477879634 \h </w:instrText>
        </w:r>
      </w:ins>
      <w:r>
        <w:rPr>
          <w:noProof/>
        </w:rPr>
      </w:r>
      <w:r>
        <w:rPr>
          <w:noProof/>
        </w:rPr>
        <w:fldChar w:fldCharType="separate"/>
      </w:r>
      <w:ins w:id="127" w:author="Martikainen Tuomas" w:date="2017-03-21T17:10:00Z">
        <w:r>
          <w:rPr>
            <w:noProof/>
          </w:rPr>
          <w:t>13</w:t>
        </w:r>
        <w:r>
          <w:rPr>
            <w:noProof/>
          </w:rPr>
          <w:fldChar w:fldCharType="end"/>
        </w:r>
      </w:ins>
    </w:p>
    <w:p w:rsidR="004B63B4" w:rsidRPr="004B63B4" w:rsidRDefault="004B63B4">
      <w:pPr>
        <w:pStyle w:val="TOC3"/>
        <w:tabs>
          <w:tab w:val="left" w:pos="1134"/>
          <w:tab w:val="right" w:leader="dot" w:pos="10195"/>
        </w:tabs>
        <w:rPr>
          <w:ins w:id="128" w:author="Martikainen Tuomas" w:date="2017-03-21T17:10:00Z"/>
          <w:rFonts w:eastAsiaTheme="minorEastAsia"/>
          <w:noProof/>
          <w:sz w:val="22"/>
          <w:lang w:val="en-US" w:eastAsia="fi-FI"/>
        </w:rPr>
      </w:pPr>
      <w:ins w:id="129" w:author="Martikainen Tuomas" w:date="2017-03-21T17:10:00Z">
        <w:r w:rsidRPr="00E17A59">
          <w:rPr>
            <w:noProof/>
          </w:rPr>
          <w:t>4.5.3.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_Toc477879635 \h </w:instrText>
        </w:r>
      </w:ins>
      <w:r>
        <w:rPr>
          <w:noProof/>
        </w:rPr>
      </w:r>
      <w:r>
        <w:rPr>
          <w:noProof/>
        </w:rPr>
        <w:fldChar w:fldCharType="separate"/>
      </w:r>
      <w:ins w:id="130" w:author="Martikainen Tuomas" w:date="2017-03-21T17:10:00Z">
        <w:r>
          <w:rPr>
            <w:noProof/>
          </w:rPr>
          <w:t>13</w:t>
        </w:r>
        <w:r>
          <w:rPr>
            <w:noProof/>
          </w:rPr>
          <w:fldChar w:fldCharType="end"/>
        </w:r>
      </w:ins>
    </w:p>
    <w:p w:rsidR="004B63B4" w:rsidRPr="004B63B4" w:rsidRDefault="004B63B4">
      <w:pPr>
        <w:pStyle w:val="TOC3"/>
        <w:tabs>
          <w:tab w:val="left" w:pos="1134"/>
          <w:tab w:val="right" w:leader="dot" w:pos="10195"/>
        </w:tabs>
        <w:rPr>
          <w:ins w:id="131" w:author="Martikainen Tuomas" w:date="2017-03-21T17:10:00Z"/>
          <w:rFonts w:eastAsiaTheme="minorEastAsia"/>
          <w:noProof/>
          <w:sz w:val="22"/>
          <w:lang w:val="en-US" w:eastAsia="fi-FI"/>
        </w:rPr>
      </w:pPr>
      <w:ins w:id="132" w:author="Martikainen Tuomas" w:date="2017-03-21T17:10:00Z">
        <w:r w:rsidRPr="00E17A59">
          <w:rPr>
            <w:noProof/>
          </w:rPr>
          <w:t>4.5.4.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_Toc477879636 \h </w:instrText>
        </w:r>
      </w:ins>
      <w:r>
        <w:rPr>
          <w:noProof/>
        </w:rPr>
      </w:r>
      <w:r>
        <w:rPr>
          <w:noProof/>
        </w:rPr>
        <w:fldChar w:fldCharType="separate"/>
      </w:r>
      <w:ins w:id="133" w:author="Martikainen Tuomas" w:date="2017-03-21T17:10:00Z">
        <w:r>
          <w:rPr>
            <w:noProof/>
          </w:rPr>
          <w:t>13</w:t>
        </w:r>
        <w:r>
          <w:rPr>
            <w:noProof/>
          </w:rPr>
          <w:fldChar w:fldCharType="end"/>
        </w:r>
      </w:ins>
    </w:p>
    <w:p w:rsidR="004B63B4" w:rsidRPr="004B63B4" w:rsidRDefault="004B63B4">
      <w:pPr>
        <w:pStyle w:val="TOC2"/>
        <w:rPr>
          <w:ins w:id="134" w:author="Martikainen Tuomas" w:date="2017-03-21T17:10:00Z"/>
          <w:rFonts w:eastAsiaTheme="minorEastAsia"/>
          <w:color w:val="auto"/>
          <w:lang w:val="en-US" w:eastAsia="fi-FI"/>
        </w:rPr>
      </w:pPr>
      <w:ins w:id="135" w:author="Martikainen Tuomas" w:date="2017-03-21T17:10:00Z">
        <w:r w:rsidRPr="00E17A59">
          <w:t>4.6.</w:t>
        </w:r>
        <w:r w:rsidRPr="004B63B4">
          <w:rPr>
            <w:rFonts w:eastAsiaTheme="minorEastAsia"/>
            <w:color w:val="auto"/>
            <w:lang w:val="en-US" w:eastAsia="fi-FI"/>
          </w:rPr>
          <w:tab/>
        </w:r>
        <w:r>
          <w:t xml:space="preserve">MSp 6 Pilotage service </w:t>
        </w:r>
        <w:r w:rsidRPr="00E17A59">
          <w:rPr>
            <w:highlight w:val="yellow"/>
          </w:rPr>
          <w:t>[IMPA]</w:t>
        </w:r>
        <w:r>
          <w:tab/>
        </w:r>
        <w:r>
          <w:fldChar w:fldCharType="begin"/>
        </w:r>
        <w:r>
          <w:instrText xml:space="preserve"> PAGEREF _Toc477879637 \h </w:instrText>
        </w:r>
      </w:ins>
      <w:r>
        <w:fldChar w:fldCharType="separate"/>
      </w:r>
      <w:ins w:id="136" w:author="Martikainen Tuomas" w:date="2017-03-21T17:10:00Z">
        <w:r>
          <w:t>13</w:t>
        </w:r>
        <w:r>
          <w:fldChar w:fldCharType="end"/>
        </w:r>
      </w:ins>
    </w:p>
    <w:p w:rsidR="004B63B4" w:rsidRPr="004B63B4" w:rsidRDefault="004B63B4">
      <w:pPr>
        <w:pStyle w:val="TOC3"/>
        <w:tabs>
          <w:tab w:val="left" w:pos="1134"/>
          <w:tab w:val="right" w:leader="dot" w:pos="10195"/>
        </w:tabs>
        <w:rPr>
          <w:ins w:id="137" w:author="Martikainen Tuomas" w:date="2017-03-21T17:10:00Z"/>
          <w:rFonts w:eastAsiaTheme="minorEastAsia"/>
          <w:noProof/>
          <w:sz w:val="22"/>
          <w:lang w:val="en-US" w:eastAsia="fi-FI"/>
        </w:rPr>
      </w:pPr>
      <w:ins w:id="138" w:author="Martikainen Tuomas" w:date="2017-03-21T17:10:00Z">
        <w:r w:rsidRPr="00E17A59">
          <w:rPr>
            <w:noProof/>
          </w:rPr>
          <w:t>4.6.1.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_Toc477879638 \h </w:instrText>
        </w:r>
      </w:ins>
      <w:r>
        <w:rPr>
          <w:noProof/>
        </w:rPr>
      </w:r>
      <w:r>
        <w:rPr>
          <w:noProof/>
        </w:rPr>
        <w:fldChar w:fldCharType="separate"/>
      </w:r>
      <w:ins w:id="139" w:author="Martikainen Tuomas" w:date="2017-03-21T17:10:00Z">
        <w:r>
          <w:rPr>
            <w:noProof/>
          </w:rPr>
          <w:t>13</w:t>
        </w:r>
        <w:r>
          <w:rPr>
            <w:noProof/>
          </w:rPr>
          <w:fldChar w:fldCharType="end"/>
        </w:r>
      </w:ins>
    </w:p>
    <w:p w:rsidR="004B63B4" w:rsidRPr="004B63B4" w:rsidRDefault="004B63B4">
      <w:pPr>
        <w:pStyle w:val="TOC3"/>
        <w:tabs>
          <w:tab w:val="left" w:pos="1134"/>
          <w:tab w:val="right" w:leader="dot" w:pos="10195"/>
        </w:tabs>
        <w:rPr>
          <w:ins w:id="140" w:author="Martikainen Tuomas" w:date="2017-03-21T17:10:00Z"/>
          <w:rFonts w:eastAsiaTheme="minorEastAsia"/>
          <w:noProof/>
          <w:sz w:val="22"/>
          <w:lang w:val="en-US" w:eastAsia="fi-FI"/>
        </w:rPr>
      </w:pPr>
      <w:ins w:id="141" w:author="Martikainen Tuomas" w:date="2017-03-21T17:10:00Z">
        <w:r w:rsidRPr="00E17A59">
          <w:rPr>
            <w:noProof/>
          </w:rPr>
          <w:lastRenderedPageBreak/>
          <w:t>4.6.2.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_Toc477879639 \h </w:instrText>
        </w:r>
      </w:ins>
      <w:r>
        <w:rPr>
          <w:noProof/>
        </w:rPr>
      </w:r>
      <w:r>
        <w:rPr>
          <w:noProof/>
        </w:rPr>
        <w:fldChar w:fldCharType="separate"/>
      </w:r>
      <w:ins w:id="142" w:author="Martikainen Tuomas" w:date="2017-03-21T17:10:00Z">
        <w:r>
          <w:rPr>
            <w:noProof/>
          </w:rPr>
          <w:t>13</w:t>
        </w:r>
        <w:r>
          <w:rPr>
            <w:noProof/>
          </w:rPr>
          <w:fldChar w:fldCharType="end"/>
        </w:r>
      </w:ins>
    </w:p>
    <w:p w:rsidR="004B63B4" w:rsidRPr="004B63B4" w:rsidRDefault="004B63B4">
      <w:pPr>
        <w:pStyle w:val="TOC3"/>
        <w:tabs>
          <w:tab w:val="left" w:pos="1134"/>
          <w:tab w:val="right" w:leader="dot" w:pos="10195"/>
        </w:tabs>
        <w:rPr>
          <w:ins w:id="143" w:author="Martikainen Tuomas" w:date="2017-03-21T17:10:00Z"/>
          <w:rFonts w:eastAsiaTheme="minorEastAsia"/>
          <w:noProof/>
          <w:sz w:val="22"/>
          <w:lang w:val="en-US" w:eastAsia="fi-FI"/>
        </w:rPr>
      </w:pPr>
      <w:ins w:id="144" w:author="Martikainen Tuomas" w:date="2017-03-21T17:10:00Z">
        <w:r w:rsidRPr="00E17A59">
          <w:rPr>
            <w:noProof/>
          </w:rPr>
          <w:t>4.6.3.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_Toc477879640 \h </w:instrText>
        </w:r>
      </w:ins>
      <w:r>
        <w:rPr>
          <w:noProof/>
        </w:rPr>
      </w:r>
      <w:r>
        <w:rPr>
          <w:noProof/>
        </w:rPr>
        <w:fldChar w:fldCharType="separate"/>
      </w:r>
      <w:ins w:id="145" w:author="Martikainen Tuomas" w:date="2017-03-21T17:10:00Z">
        <w:r>
          <w:rPr>
            <w:noProof/>
          </w:rPr>
          <w:t>13</w:t>
        </w:r>
        <w:r>
          <w:rPr>
            <w:noProof/>
          </w:rPr>
          <w:fldChar w:fldCharType="end"/>
        </w:r>
      </w:ins>
    </w:p>
    <w:p w:rsidR="004B63B4" w:rsidRPr="004B63B4" w:rsidRDefault="004B63B4">
      <w:pPr>
        <w:pStyle w:val="TOC3"/>
        <w:tabs>
          <w:tab w:val="left" w:pos="1134"/>
          <w:tab w:val="right" w:leader="dot" w:pos="10195"/>
        </w:tabs>
        <w:rPr>
          <w:ins w:id="146" w:author="Martikainen Tuomas" w:date="2017-03-21T17:10:00Z"/>
          <w:rFonts w:eastAsiaTheme="minorEastAsia"/>
          <w:noProof/>
          <w:sz w:val="22"/>
          <w:lang w:val="en-US" w:eastAsia="fi-FI"/>
        </w:rPr>
      </w:pPr>
      <w:ins w:id="147" w:author="Martikainen Tuomas" w:date="2017-03-21T17:10:00Z">
        <w:r w:rsidRPr="00E17A59">
          <w:rPr>
            <w:noProof/>
          </w:rPr>
          <w:t>4.6.4.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_Toc477879641 \h </w:instrText>
        </w:r>
      </w:ins>
      <w:r>
        <w:rPr>
          <w:noProof/>
        </w:rPr>
      </w:r>
      <w:r>
        <w:rPr>
          <w:noProof/>
        </w:rPr>
        <w:fldChar w:fldCharType="separate"/>
      </w:r>
      <w:ins w:id="148" w:author="Martikainen Tuomas" w:date="2017-03-21T17:10:00Z">
        <w:r>
          <w:rPr>
            <w:noProof/>
          </w:rPr>
          <w:t>13</w:t>
        </w:r>
        <w:r>
          <w:rPr>
            <w:noProof/>
          </w:rPr>
          <w:fldChar w:fldCharType="end"/>
        </w:r>
      </w:ins>
    </w:p>
    <w:p w:rsidR="004B63B4" w:rsidRPr="004B63B4" w:rsidRDefault="004B63B4">
      <w:pPr>
        <w:pStyle w:val="TOC2"/>
        <w:rPr>
          <w:ins w:id="149" w:author="Martikainen Tuomas" w:date="2017-03-21T17:10:00Z"/>
          <w:rFonts w:eastAsiaTheme="minorEastAsia"/>
          <w:color w:val="auto"/>
          <w:lang w:val="en-US" w:eastAsia="fi-FI"/>
        </w:rPr>
      </w:pPr>
      <w:ins w:id="150" w:author="Martikainen Tuomas" w:date="2017-03-21T17:10:00Z">
        <w:r w:rsidRPr="00E17A59">
          <w:t>4.7.</w:t>
        </w:r>
        <w:r w:rsidRPr="004B63B4">
          <w:rPr>
            <w:rFonts w:eastAsiaTheme="minorEastAsia"/>
            <w:color w:val="auto"/>
            <w:lang w:val="en-US" w:eastAsia="fi-FI"/>
          </w:rPr>
          <w:tab/>
        </w:r>
        <w:r>
          <w:t>MSP 7 Tugs service  [None -however port CDM project might help]</w:t>
        </w:r>
        <w:r>
          <w:tab/>
        </w:r>
        <w:r>
          <w:fldChar w:fldCharType="begin"/>
        </w:r>
        <w:r>
          <w:instrText xml:space="preserve"> PAGEREF _Toc477879642 \h </w:instrText>
        </w:r>
      </w:ins>
      <w:r>
        <w:fldChar w:fldCharType="separate"/>
      </w:r>
      <w:ins w:id="151" w:author="Martikainen Tuomas" w:date="2017-03-21T17:10:00Z">
        <w:r>
          <w:t>13</w:t>
        </w:r>
        <w:r>
          <w:fldChar w:fldCharType="end"/>
        </w:r>
      </w:ins>
    </w:p>
    <w:p w:rsidR="004B63B4" w:rsidRPr="004B63B4" w:rsidRDefault="004B63B4">
      <w:pPr>
        <w:pStyle w:val="TOC3"/>
        <w:tabs>
          <w:tab w:val="left" w:pos="1134"/>
          <w:tab w:val="right" w:leader="dot" w:pos="10195"/>
        </w:tabs>
        <w:rPr>
          <w:ins w:id="152" w:author="Martikainen Tuomas" w:date="2017-03-21T17:10:00Z"/>
          <w:rFonts w:eastAsiaTheme="minorEastAsia"/>
          <w:noProof/>
          <w:sz w:val="22"/>
          <w:lang w:val="en-US" w:eastAsia="fi-FI"/>
        </w:rPr>
      </w:pPr>
      <w:ins w:id="153" w:author="Martikainen Tuomas" w:date="2017-03-21T17:10:00Z">
        <w:r w:rsidRPr="00E17A59">
          <w:rPr>
            <w:noProof/>
          </w:rPr>
          <w:t>4.7.1.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_Toc477879643 \h </w:instrText>
        </w:r>
      </w:ins>
      <w:r>
        <w:rPr>
          <w:noProof/>
        </w:rPr>
      </w:r>
      <w:r>
        <w:rPr>
          <w:noProof/>
        </w:rPr>
        <w:fldChar w:fldCharType="separate"/>
      </w:r>
      <w:ins w:id="154" w:author="Martikainen Tuomas" w:date="2017-03-21T17:10:00Z">
        <w:r>
          <w:rPr>
            <w:noProof/>
          </w:rPr>
          <w:t>13</w:t>
        </w:r>
        <w:r>
          <w:rPr>
            <w:noProof/>
          </w:rPr>
          <w:fldChar w:fldCharType="end"/>
        </w:r>
      </w:ins>
    </w:p>
    <w:p w:rsidR="004B63B4" w:rsidRPr="004B63B4" w:rsidRDefault="004B63B4">
      <w:pPr>
        <w:pStyle w:val="TOC3"/>
        <w:tabs>
          <w:tab w:val="left" w:pos="1134"/>
          <w:tab w:val="right" w:leader="dot" w:pos="10195"/>
        </w:tabs>
        <w:rPr>
          <w:ins w:id="155" w:author="Martikainen Tuomas" w:date="2017-03-21T17:10:00Z"/>
          <w:rFonts w:eastAsiaTheme="minorEastAsia"/>
          <w:noProof/>
          <w:sz w:val="22"/>
          <w:lang w:val="en-US" w:eastAsia="fi-FI"/>
        </w:rPr>
      </w:pPr>
      <w:ins w:id="156" w:author="Martikainen Tuomas" w:date="2017-03-21T17:10:00Z">
        <w:r w:rsidRPr="00E17A59">
          <w:rPr>
            <w:noProof/>
          </w:rPr>
          <w:t>4.7.2.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_Toc477879644 \h </w:instrText>
        </w:r>
      </w:ins>
      <w:r>
        <w:rPr>
          <w:noProof/>
        </w:rPr>
      </w:r>
      <w:r>
        <w:rPr>
          <w:noProof/>
        </w:rPr>
        <w:fldChar w:fldCharType="separate"/>
      </w:r>
      <w:ins w:id="157" w:author="Martikainen Tuomas" w:date="2017-03-21T17:10:00Z">
        <w:r>
          <w:rPr>
            <w:noProof/>
          </w:rPr>
          <w:t>13</w:t>
        </w:r>
        <w:r>
          <w:rPr>
            <w:noProof/>
          </w:rPr>
          <w:fldChar w:fldCharType="end"/>
        </w:r>
      </w:ins>
    </w:p>
    <w:p w:rsidR="004B63B4" w:rsidRPr="004B63B4" w:rsidRDefault="004B63B4">
      <w:pPr>
        <w:pStyle w:val="TOC3"/>
        <w:tabs>
          <w:tab w:val="left" w:pos="1134"/>
          <w:tab w:val="right" w:leader="dot" w:pos="10195"/>
        </w:tabs>
        <w:rPr>
          <w:ins w:id="158" w:author="Martikainen Tuomas" w:date="2017-03-21T17:10:00Z"/>
          <w:rFonts w:eastAsiaTheme="minorEastAsia"/>
          <w:noProof/>
          <w:sz w:val="22"/>
          <w:lang w:val="en-US" w:eastAsia="fi-FI"/>
        </w:rPr>
      </w:pPr>
      <w:ins w:id="159" w:author="Martikainen Tuomas" w:date="2017-03-21T17:10:00Z">
        <w:r w:rsidRPr="00E17A59">
          <w:rPr>
            <w:noProof/>
          </w:rPr>
          <w:t>4.7.3.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_Toc477879645 \h </w:instrText>
        </w:r>
      </w:ins>
      <w:r>
        <w:rPr>
          <w:noProof/>
        </w:rPr>
      </w:r>
      <w:r>
        <w:rPr>
          <w:noProof/>
        </w:rPr>
        <w:fldChar w:fldCharType="separate"/>
      </w:r>
      <w:ins w:id="160" w:author="Martikainen Tuomas" w:date="2017-03-21T17:10:00Z">
        <w:r>
          <w:rPr>
            <w:noProof/>
          </w:rPr>
          <w:t>14</w:t>
        </w:r>
        <w:r>
          <w:rPr>
            <w:noProof/>
          </w:rPr>
          <w:fldChar w:fldCharType="end"/>
        </w:r>
      </w:ins>
    </w:p>
    <w:p w:rsidR="004B63B4" w:rsidRPr="004B63B4" w:rsidRDefault="004B63B4">
      <w:pPr>
        <w:pStyle w:val="TOC3"/>
        <w:tabs>
          <w:tab w:val="left" w:pos="1134"/>
          <w:tab w:val="right" w:leader="dot" w:pos="10195"/>
        </w:tabs>
        <w:rPr>
          <w:ins w:id="161" w:author="Martikainen Tuomas" w:date="2017-03-21T17:10:00Z"/>
          <w:rFonts w:eastAsiaTheme="minorEastAsia"/>
          <w:noProof/>
          <w:sz w:val="22"/>
          <w:lang w:val="en-US" w:eastAsia="fi-FI"/>
        </w:rPr>
      </w:pPr>
      <w:ins w:id="162" w:author="Martikainen Tuomas" w:date="2017-03-21T17:10:00Z">
        <w:r w:rsidRPr="00E17A59">
          <w:rPr>
            <w:noProof/>
          </w:rPr>
          <w:t>4.7.4.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_Toc477879646 \h </w:instrText>
        </w:r>
      </w:ins>
      <w:r>
        <w:rPr>
          <w:noProof/>
        </w:rPr>
      </w:r>
      <w:r>
        <w:rPr>
          <w:noProof/>
        </w:rPr>
        <w:fldChar w:fldCharType="separate"/>
      </w:r>
      <w:ins w:id="163" w:author="Martikainen Tuomas" w:date="2017-03-21T17:10:00Z">
        <w:r>
          <w:rPr>
            <w:noProof/>
          </w:rPr>
          <w:t>14</w:t>
        </w:r>
        <w:r>
          <w:rPr>
            <w:noProof/>
          </w:rPr>
          <w:fldChar w:fldCharType="end"/>
        </w:r>
      </w:ins>
    </w:p>
    <w:p w:rsidR="004B63B4" w:rsidRPr="004B63B4" w:rsidRDefault="004B63B4">
      <w:pPr>
        <w:pStyle w:val="TOC2"/>
        <w:rPr>
          <w:ins w:id="164" w:author="Martikainen Tuomas" w:date="2017-03-21T17:10:00Z"/>
          <w:rFonts w:eastAsiaTheme="minorEastAsia"/>
          <w:color w:val="auto"/>
          <w:lang w:val="en-US" w:eastAsia="fi-FI"/>
        </w:rPr>
      </w:pPr>
      <w:ins w:id="165" w:author="Martikainen Tuomas" w:date="2017-03-21T17:10:00Z">
        <w:r w:rsidRPr="00E17A59">
          <w:t>4.8.</w:t>
        </w:r>
        <w:r w:rsidRPr="004B63B4">
          <w:rPr>
            <w:rFonts w:eastAsiaTheme="minorEastAsia"/>
            <w:color w:val="auto"/>
            <w:lang w:val="en-US" w:eastAsia="fi-FI"/>
          </w:rPr>
          <w:tab/>
        </w:r>
        <w:r>
          <w:t xml:space="preserve">MSP 8 Vessel shore reporting </w:t>
        </w:r>
        <w:r w:rsidRPr="00E17A59">
          <w:rPr>
            <w:highlight w:val="yellow"/>
          </w:rPr>
          <w:t>[s Korea+ norway+italy+sweden+SINGAPORE+CIRM]</w:t>
        </w:r>
        <w:r>
          <w:tab/>
        </w:r>
        <w:r>
          <w:fldChar w:fldCharType="begin"/>
        </w:r>
        <w:r>
          <w:instrText xml:space="preserve"> PAGEREF _Toc477879647 \h </w:instrText>
        </w:r>
      </w:ins>
      <w:r>
        <w:fldChar w:fldCharType="separate"/>
      </w:r>
      <w:ins w:id="166" w:author="Martikainen Tuomas" w:date="2017-03-21T17:10:00Z">
        <w:r>
          <w:t>14</w:t>
        </w:r>
        <w:r>
          <w:fldChar w:fldCharType="end"/>
        </w:r>
      </w:ins>
    </w:p>
    <w:p w:rsidR="004B63B4" w:rsidRPr="004B63B4" w:rsidRDefault="004B63B4">
      <w:pPr>
        <w:pStyle w:val="TOC3"/>
        <w:tabs>
          <w:tab w:val="left" w:pos="1134"/>
          <w:tab w:val="right" w:leader="dot" w:pos="10195"/>
        </w:tabs>
        <w:rPr>
          <w:ins w:id="167" w:author="Martikainen Tuomas" w:date="2017-03-21T17:10:00Z"/>
          <w:rFonts w:eastAsiaTheme="minorEastAsia"/>
          <w:noProof/>
          <w:sz w:val="22"/>
          <w:lang w:val="en-US" w:eastAsia="fi-FI"/>
        </w:rPr>
      </w:pPr>
      <w:ins w:id="168" w:author="Martikainen Tuomas" w:date="2017-03-21T17:10:00Z">
        <w:r w:rsidRPr="00E17A59">
          <w:rPr>
            <w:noProof/>
          </w:rPr>
          <w:t>4.8.1.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_Toc477879648 \h </w:instrText>
        </w:r>
      </w:ins>
      <w:r>
        <w:rPr>
          <w:noProof/>
        </w:rPr>
      </w:r>
      <w:r>
        <w:rPr>
          <w:noProof/>
        </w:rPr>
        <w:fldChar w:fldCharType="separate"/>
      </w:r>
      <w:ins w:id="169" w:author="Martikainen Tuomas" w:date="2017-03-21T17:10:00Z">
        <w:r>
          <w:rPr>
            <w:noProof/>
          </w:rPr>
          <w:t>14</w:t>
        </w:r>
        <w:r>
          <w:rPr>
            <w:noProof/>
          </w:rPr>
          <w:fldChar w:fldCharType="end"/>
        </w:r>
      </w:ins>
    </w:p>
    <w:p w:rsidR="004B63B4" w:rsidRPr="004B63B4" w:rsidRDefault="004B63B4">
      <w:pPr>
        <w:pStyle w:val="TOC3"/>
        <w:tabs>
          <w:tab w:val="left" w:pos="1134"/>
          <w:tab w:val="right" w:leader="dot" w:pos="10195"/>
        </w:tabs>
        <w:rPr>
          <w:ins w:id="170" w:author="Martikainen Tuomas" w:date="2017-03-21T17:10:00Z"/>
          <w:rFonts w:eastAsiaTheme="minorEastAsia"/>
          <w:noProof/>
          <w:sz w:val="22"/>
          <w:lang w:val="en-US" w:eastAsia="fi-FI"/>
        </w:rPr>
      </w:pPr>
      <w:ins w:id="171" w:author="Martikainen Tuomas" w:date="2017-03-21T17:10:00Z">
        <w:r w:rsidRPr="00E17A59">
          <w:rPr>
            <w:noProof/>
          </w:rPr>
          <w:t>4.8.2.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_Toc477879649 \h </w:instrText>
        </w:r>
      </w:ins>
      <w:r>
        <w:rPr>
          <w:noProof/>
        </w:rPr>
      </w:r>
      <w:r>
        <w:rPr>
          <w:noProof/>
        </w:rPr>
        <w:fldChar w:fldCharType="separate"/>
      </w:r>
      <w:ins w:id="172" w:author="Martikainen Tuomas" w:date="2017-03-21T17:10:00Z">
        <w:r>
          <w:rPr>
            <w:noProof/>
          </w:rPr>
          <w:t>14</w:t>
        </w:r>
        <w:r>
          <w:rPr>
            <w:noProof/>
          </w:rPr>
          <w:fldChar w:fldCharType="end"/>
        </w:r>
      </w:ins>
    </w:p>
    <w:p w:rsidR="004B63B4" w:rsidRPr="004B63B4" w:rsidRDefault="004B63B4">
      <w:pPr>
        <w:pStyle w:val="TOC3"/>
        <w:tabs>
          <w:tab w:val="left" w:pos="1134"/>
          <w:tab w:val="right" w:leader="dot" w:pos="10195"/>
        </w:tabs>
        <w:rPr>
          <w:ins w:id="173" w:author="Martikainen Tuomas" w:date="2017-03-21T17:10:00Z"/>
          <w:rFonts w:eastAsiaTheme="minorEastAsia"/>
          <w:noProof/>
          <w:sz w:val="22"/>
          <w:lang w:val="en-US" w:eastAsia="fi-FI"/>
        </w:rPr>
      </w:pPr>
      <w:ins w:id="174" w:author="Martikainen Tuomas" w:date="2017-03-21T17:10:00Z">
        <w:r w:rsidRPr="00E17A59">
          <w:rPr>
            <w:noProof/>
          </w:rPr>
          <w:t>4.8.3.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_Toc477879650 \h </w:instrText>
        </w:r>
      </w:ins>
      <w:r>
        <w:rPr>
          <w:noProof/>
        </w:rPr>
      </w:r>
      <w:r>
        <w:rPr>
          <w:noProof/>
        </w:rPr>
        <w:fldChar w:fldCharType="separate"/>
      </w:r>
      <w:ins w:id="175" w:author="Martikainen Tuomas" w:date="2017-03-21T17:10:00Z">
        <w:r>
          <w:rPr>
            <w:noProof/>
          </w:rPr>
          <w:t>14</w:t>
        </w:r>
        <w:r>
          <w:rPr>
            <w:noProof/>
          </w:rPr>
          <w:fldChar w:fldCharType="end"/>
        </w:r>
      </w:ins>
    </w:p>
    <w:p w:rsidR="004B63B4" w:rsidRPr="004B63B4" w:rsidRDefault="004B63B4">
      <w:pPr>
        <w:pStyle w:val="TOC3"/>
        <w:tabs>
          <w:tab w:val="left" w:pos="1134"/>
          <w:tab w:val="right" w:leader="dot" w:pos="10195"/>
        </w:tabs>
        <w:rPr>
          <w:ins w:id="176" w:author="Martikainen Tuomas" w:date="2017-03-21T17:10:00Z"/>
          <w:rFonts w:eastAsiaTheme="minorEastAsia"/>
          <w:noProof/>
          <w:sz w:val="22"/>
          <w:lang w:val="en-US" w:eastAsia="fi-FI"/>
        </w:rPr>
      </w:pPr>
      <w:ins w:id="177" w:author="Martikainen Tuomas" w:date="2017-03-21T17:10:00Z">
        <w:r w:rsidRPr="00E17A59">
          <w:rPr>
            <w:noProof/>
          </w:rPr>
          <w:t>4.8.4.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_Toc477879651 \h </w:instrText>
        </w:r>
      </w:ins>
      <w:r>
        <w:rPr>
          <w:noProof/>
        </w:rPr>
      </w:r>
      <w:r>
        <w:rPr>
          <w:noProof/>
        </w:rPr>
        <w:fldChar w:fldCharType="separate"/>
      </w:r>
      <w:ins w:id="178" w:author="Martikainen Tuomas" w:date="2017-03-21T17:10:00Z">
        <w:r>
          <w:rPr>
            <w:noProof/>
          </w:rPr>
          <w:t>14</w:t>
        </w:r>
        <w:r>
          <w:rPr>
            <w:noProof/>
          </w:rPr>
          <w:fldChar w:fldCharType="end"/>
        </w:r>
      </w:ins>
    </w:p>
    <w:p w:rsidR="004B63B4" w:rsidRPr="004B63B4" w:rsidRDefault="004B63B4">
      <w:pPr>
        <w:pStyle w:val="TOC2"/>
        <w:rPr>
          <w:ins w:id="179" w:author="Martikainen Tuomas" w:date="2017-03-21T17:10:00Z"/>
          <w:rFonts w:eastAsiaTheme="minorEastAsia"/>
          <w:color w:val="auto"/>
          <w:lang w:val="en-US" w:eastAsia="fi-FI"/>
        </w:rPr>
      </w:pPr>
      <w:ins w:id="180" w:author="Martikainen Tuomas" w:date="2017-03-21T17:10:00Z">
        <w:r w:rsidRPr="00E17A59">
          <w:t>4.9.</w:t>
        </w:r>
        <w:r w:rsidRPr="004B63B4">
          <w:rPr>
            <w:rFonts w:eastAsiaTheme="minorEastAsia"/>
            <w:color w:val="auto"/>
            <w:lang w:val="en-US" w:eastAsia="fi-FI"/>
          </w:rPr>
          <w:tab/>
        </w:r>
        <w:r>
          <w:t xml:space="preserve">MSP 9 Telemedical Assistance Service (TMAS) </w:t>
        </w:r>
        <w:r w:rsidRPr="00E17A59">
          <w:rPr>
            <w:highlight w:val="yellow"/>
          </w:rPr>
          <w:t>[NORWAY]</w:t>
        </w:r>
        <w:r>
          <w:t>+NTnu</w:t>
        </w:r>
        <w:r>
          <w:tab/>
        </w:r>
        <w:r>
          <w:fldChar w:fldCharType="begin"/>
        </w:r>
        <w:r>
          <w:instrText xml:space="preserve"> PAGEREF _Toc477879652 \h </w:instrText>
        </w:r>
      </w:ins>
      <w:r>
        <w:fldChar w:fldCharType="separate"/>
      </w:r>
      <w:ins w:id="181" w:author="Martikainen Tuomas" w:date="2017-03-21T17:10:00Z">
        <w:r>
          <w:t>15</w:t>
        </w:r>
        <w:r>
          <w:fldChar w:fldCharType="end"/>
        </w:r>
      </w:ins>
    </w:p>
    <w:p w:rsidR="004B63B4" w:rsidRPr="004B63B4" w:rsidRDefault="004B63B4">
      <w:pPr>
        <w:pStyle w:val="TOC3"/>
        <w:tabs>
          <w:tab w:val="left" w:pos="1134"/>
          <w:tab w:val="right" w:leader="dot" w:pos="10195"/>
        </w:tabs>
        <w:rPr>
          <w:ins w:id="182" w:author="Martikainen Tuomas" w:date="2017-03-21T17:10:00Z"/>
          <w:rFonts w:eastAsiaTheme="minorEastAsia"/>
          <w:noProof/>
          <w:sz w:val="22"/>
          <w:lang w:val="en-US" w:eastAsia="fi-FI"/>
        </w:rPr>
      </w:pPr>
      <w:ins w:id="183" w:author="Martikainen Tuomas" w:date="2017-03-21T17:10:00Z">
        <w:r w:rsidRPr="00E17A59">
          <w:rPr>
            <w:noProof/>
          </w:rPr>
          <w:t>4.9.1.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_Toc477879653 \h </w:instrText>
        </w:r>
      </w:ins>
      <w:r>
        <w:rPr>
          <w:noProof/>
        </w:rPr>
      </w:r>
      <w:r>
        <w:rPr>
          <w:noProof/>
        </w:rPr>
        <w:fldChar w:fldCharType="separate"/>
      </w:r>
      <w:ins w:id="184" w:author="Martikainen Tuomas" w:date="2017-03-21T17:10:00Z">
        <w:r>
          <w:rPr>
            <w:noProof/>
          </w:rPr>
          <w:t>15</w:t>
        </w:r>
        <w:r>
          <w:rPr>
            <w:noProof/>
          </w:rPr>
          <w:fldChar w:fldCharType="end"/>
        </w:r>
      </w:ins>
    </w:p>
    <w:p w:rsidR="004B63B4" w:rsidRPr="004B63B4" w:rsidRDefault="004B63B4">
      <w:pPr>
        <w:pStyle w:val="TOC3"/>
        <w:tabs>
          <w:tab w:val="left" w:pos="1134"/>
          <w:tab w:val="right" w:leader="dot" w:pos="10195"/>
        </w:tabs>
        <w:rPr>
          <w:ins w:id="185" w:author="Martikainen Tuomas" w:date="2017-03-21T17:10:00Z"/>
          <w:rFonts w:eastAsiaTheme="minorEastAsia"/>
          <w:noProof/>
          <w:sz w:val="22"/>
          <w:lang w:val="en-US" w:eastAsia="fi-FI"/>
        </w:rPr>
      </w:pPr>
      <w:ins w:id="186" w:author="Martikainen Tuomas" w:date="2017-03-21T17:10:00Z">
        <w:r w:rsidRPr="00E17A59">
          <w:rPr>
            <w:noProof/>
          </w:rPr>
          <w:t>4.9.2.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_Toc477879654 \h </w:instrText>
        </w:r>
      </w:ins>
      <w:r>
        <w:rPr>
          <w:noProof/>
        </w:rPr>
      </w:r>
      <w:r>
        <w:rPr>
          <w:noProof/>
        </w:rPr>
        <w:fldChar w:fldCharType="separate"/>
      </w:r>
      <w:ins w:id="187" w:author="Martikainen Tuomas" w:date="2017-03-21T17:10:00Z">
        <w:r>
          <w:rPr>
            <w:noProof/>
          </w:rPr>
          <w:t>15</w:t>
        </w:r>
        <w:r>
          <w:rPr>
            <w:noProof/>
          </w:rPr>
          <w:fldChar w:fldCharType="end"/>
        </w:r>
      </w:ins>
    </w:p>
    <w:p w:rsidR="004B63B4" w:rsidRPr="004B63B4" w:rsidRDefault="004B63B4">
      <w:pPr>
        <w:pStyle w:val="TOC3"/>
        <w:tabs>
          <w:tab w:val="left" w:pos="1134"/>
          <w:tab w:val="right" w:leader="dot" w:pos="10195"/>
        </w:tabs>
        <w:rPr>
          <w:ins w:id="188" w:author="Martikainen Tuomas" w:date="2017-03-21T17:10:00Z"/>
          <w:rFonts w:eastAsiaTheme="minorEastAsia"/>
          <w:noProof/>
          <w:sz w:val="22"/>
          <w:lang w:val="en-US" w:eastAsia="fi-FI"/>
        </w:rPr>
      </w:pPr>
      <w:ins w:id="189" w:author="Martikainen Tuomas" w:date="2017-03-21T17:10:00Z">
        <w:r w:rsidRPr="00E17A59">
          <w:rPr>
            <w:noProof/>
          </w:rPr>
          <w:t>4.9.3.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_Toc477879655 \h </w:instrText>
        </w:r>
      </w:ins>
      <w:r>
        <w:rPr>
          <w:noProof/>
        </w:rPr>
      </w:r>
      <w:r>
        <w:rPr>
          <w:noProof/>
        </w:rPr>
        <w:fldChar w:fldCharType="separate"/>
      </w:r>
      <w:ins w:id="190" w:author="Martikainen Tuomas" w:date="2017-03-21T17:10:00Z">
        <w:r>
          <w:rPr>
            <w:noProof/>
          </w:rPr>
          <w:t>15</w:t>
        </w:r>
        <w:r>
          <w:rPr>
            <w:noProof/>
          </w:rPr>
          <w:fldChar w:fldCharType="end"/>
        </w:r>
      </w:ins>
    </w:p>
    <w:p w:rsidR="004B63B4" w:rsidRPr="004B63B4" w:rsidRDefault="004B63B4">
      <w:pPr>
        <w:pStyle w:val="TOC3"/>
        <w:tabs>
          <w:tab w:val="left" w:pos="1134"/>
          <w:tab w:val="right" w:leader="dot" w:pos="10195"/>
        </w:tabs>
        <w:rPr>
          <w:ins w:id="191" w:author="Martikainen Tuomas" w:date="2017-03-21T17:10:00Z"/>
          <w:rFonts w:eastAsiaTheme="minorEastAsia"/>
          <w:noProof/>
          <w:sz w:val="22"/>
          <w:lang w:val="en-US" w:eastAsia="fi-FI"/>
        </w:rPr>
      </w:pPr>
      <w:ins w:id="192" w:author="Martikainen Tuomas" w:date="2017-03-21T17:10:00Z">
        <w:r w:rsidRPr="00E17A59">
          <w:rPr>
            <w:noProof/>
          </w:rPr>
          <w:t>4.9.4.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_Toc477879656 \h </w:instrText>
        </w:r>
      </w:ins>
      <w:r>
        <w:rPr>
          <w:noProof/>
        </w:rPr>
      </w:r>
      <w:r>
        <w:rPr>
          <w:noProof/>
        </w:rPr>
        <w:fldChar w:fldCharType="separate"/>
      </w:r>
      <w:ins w:id="193" w:author="Martikainen Tuomas" w:date="2017-03-21T17:10:00Z">
        <w:r>
          <w:rPr>
            <w:noProof/>
          </w:rPr>
          <w:t>15</w:t>
        </w:r>
        <w:r>
          <w:rPr>
            <w:noProof/>
          </w:rPr>
          <w:fldChar w:fldCharType="end"/>
        </w:r>
      </w:ins>
    </w:p>
    <w:p w:rsidR="004B63B4" w:rsidRPr="004B63B4" w:rsidRDefault="004B63B4">
      <w:pPr>
        <w:pStyle w:val="TOC2"/>
        <w:rPr>
          <w:ins w:id="194" w:author="Martikainen Tuomas" w:date="2017-03-21T17:10:00Z"/>
          <w:rFonts w:eastAsiaTheme="minorEastAsia"/>
          <w:color w:val="auto"/>
          <w:lang w:val="en-US" w:eastAsia="fi-FI"/>
        </w:rPr>
      </w:pPr>
      <w:ins w:id="195" w:author="Martikainen Tuomas" w:date="2017-03-21T17:10:00Z">
        <w:r w:rsidRPr="00E17A59">
          <w:rPr>
            <w:highlight w:val="yellow"/>
          </w:rPr>
          <w:t>4.10.</w:t>
        </w:r>
        <w:r w:rsidRPr="004B63B4">
          <w:rPr>
            <w:rFonts w:eastAsiaTheme="minorEastAsia"/>
            <w:color w:val="auto"/>
            <w:lang w:val="en-US" w:eastAsia="fi-FI"/>
          </w:rPr>
          <w:tab/>
        </w:r>
        <w:r>
          <w:t xml:space="preserve">MSP 10 Maritime Assistance Service (MAS) </w:t>
        </w:r>
        <w:r w:rsidRPr="00E17A59">
          <w:rPr>
            <w:highlight w:val="yellow"/>
          </w:rPr>
          <w:t>[NORWAY]</w:t>
        </w:r>
        <w:r>
          <w:tab/>
        </w:r>
        <w:r>
          <w:fldChar w:fldCharType="begin"/>
        </w:r>
        <w:r>
          <w:instrText xml:space="preserve"> PAGEREF _Toc477879657 \h </w:instrText>
        </w:r>
      </w:ins>
      <w:r>
        <w:fldChar w:fldCharType="separate"/>
      </w:r>
      <w:ins w:id="196" w:author="Martikainen Tuomas" w:date="2017-03-21T17:10:00Z">
        <w:r>
          <w:t>15</w:t>
        </w:r>
        <w:r>
          <w:fldChar w:fldCharType="end"/>
        </w:r>
      </w:ins>
    </w:p>
    <w:p w:rsidR="004B63B4" w:rsidRPr="004B63B4" w:rsidRDefault="004B63B4">
      <w:pPr>
        <w:pStyle w:val="TOC3"/>
        <w:tabs>
          <w:tab w:val="left" w:pos="1843"/>
          <w:tab w:val="right" w:leader="dot" w:pos="10195"/>
        </w:tabs>
        <w:rPr>
          <w:ins w:id="197" w:author="Martikainen Tuomas" w:date="2017-03-21T17:10:00Z"/>
          <w:rFonts w:eastAsiaTheme="minorEastAsia"/>
          <w:noProof/>
          <w:sz w:val="22"/>
          <w:lang w:val="en-US" w:eastAsia="fi-FI"/>
        </w:rPr>
      </w:pPr>
      <w:ins w:id="198" w:author="Martikainen Tuomas" w:date="2017-03-21T17:10:00Z">
        <w:r w:rsidRPr="00E17A59">
          <w:rPr>
            <w:noProof/>
          </w:rPr>
          <w:t>4.10.1.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_Toc477879658 \h </w:instrText>
        </w:r>
      </w:ins>
      <w:r>
        <w:rPr>
          <w:noProof/>
        </w:rPr>
      </w:r>
      <w:r>
        <w:rPr>
          <w:noProof/>
        </w:rPr>
        <w:fldChar w:fldCharType="separate"/>
      </w:r>
      <w:ins w:id="199" w:author="Martikainen Tuomas" w:date="2017-03-21T17:10:00Z">
        <w:r>
          <w:rPr>
            <w:noProof/>
          </w:rPr>
          <w:t>15</w:t>
        </w:r>
        <w:r>
          <w:rPr>
            <w:noProof/>
          </w:rPr>
          <w:fldChar w:fldCharType="end"/>
        </w:r>
      </w:ins>
    </w:p>
    <w:p w:rsidR="004B63B4" w:rsidRPr="004B63B4" w:rsidRDefault="004B63B4">
      <w:pPr>
        <w:pStyle w:val="TOC3"/>
        <w:tabs>
          <w:tab w:val="left" w:pos="1843"/>
          <w:tab w:val="right" w:leader="dot" w:pos="10195"/>
        </w:tabs>
        <w:rPr>
          <w:ins w:id="200" w:author="Martikainen Tuomas" w:date="2017-03-21T17:10:00Z"/>
          <w:rFonts w:eastAsiaTheme="minorEastAsia"/>
          <w:noProof/>
          <w:sz w:val="22"/>
          <w:lang w:val="en-US" w:eastAsia="fi-FI"/>
        </w:rPr>
      </w:pPr>
      <w:ins w:id="201" w:author="Martikainen Tuomas" w:date="2017-03-21T17:10:00Z">
        <w:r w:rsidRPr="00E17A59">
          <w:rPr>
            <w:noProof/>
          </w:rPr>
          <w:t>4.10.2.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_Toc477879659 \h </w:instrText>
        </w:r>
      </w:ins>
      <w:r>
        <w:rPr>
          <w:noProof/>
        </w:rPr>
      </w:r>
      <w:r>
        <w:rPr>
          <w:noProof/>
        </w:rPr>
        <w:fldChar w:fldCharType="separate"/>
      </w:r>
      <w:ins w:id="202" w:author="Martikainen Tuomas" w:date="2017-03-21T17:10:00Z">
        <w:r>
          <w:rPr>
            <w:noProof/>
          </w:rPr>
          <w:t>16</w:t>
        </w:r>
        <w:r>
          <w:rPr>
            <w:noProof/>
          </w:rPr>
          <w:fldChar w:fldCharType="end"/>
        </w:r>
      </w:ins>
    </w:p>
    <w:p w:rsidR="004B63B4" w:rsidRPr="004B63B4" w:rsidRDefault="004B63B4">
      <w:pPr>
        <w:pStyle w:val="TOC3"/>
        <w:tabs>
          <w:tab w:val="left" w:pos="1843"/>
          <w:tab w:val="right" w:leader="dot" w:pos="10195"/>
        </w:tabs>
        <w:rPr>
          <w:ins w:id="203" w:author="Martikainen Tuomas" w:date="2017-03-21T17:10:00Z"/>
          <w:rFonts w:eastAsiaTheme="minorEastAsia"/>
          <w:noProof/>
          <w:sz w:val="22"/>
          <w:lang w:val="en-US" w:eastAsia="fi-FI"/>
        </w:rPr>
      </w:pPr>
      <w:ins w:id="204" w:author="Martikainen Tuomas" w:date="2017-03-21T17:10:00Z">
        <w:r w:rsidRPr="00E17A59">
          <w:rPr>
            <w:noProof/>
          </w:rPr>
          <w:t>4.10.3.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_Toc477879660 \h </w:instrText>
        </w:r>
      </w:ins>
      <w:r>
        <w:rPr>
          <w:noProof/>
        </w:rPr>
      </w:r>
      <w:r>
        <w:rPr>
          <w:noProof/>
        </w:rPr>
        <w:fldChar w:fldCharType="separate"/>
      </w:r>
      <w:ins w:id="205" w:author="Martikainen Tuomas" w:date="2017-03-21T17:10:00Z">
        <w:r>
          <w:rPr>
            <w:noProof/>
          </w:rPr>
          <w:t>16</w:t>
        </w:r>
        <w:r>
          <w:rPr>
            <w:noProof/>
          </w:rPr>
          <w:fldChar w:fldCharType="end"/>
        </w:r>
      </w:ins>
    </w:p>
    <w:p w:rsidR="004B63B4" w:rsidRPr="004B63B4" w:rsidRDefault="004B63B4">
      <w:pPr>
        <w:pStyle w:val="TOC3"/>
        <w:tabs>
          <w:tab w:val="left" w:pos="1843"/>
          <w:tab w:val="right" w:leader="dot" w:pos="10195"/>
        </w:tabs>
        <w:rPr>
          <w:ins w:id="206" w:author="Martikainen Tuomas" w:date="2017-03-21T17:10:00Z"/>
          <w:rFonts w:eastAsiaTheme="minorEastAsia"/>
          <w:noProof/>
          <w:sz w:val="22"/>
          <w:lang w:val="en-US" w:eastAsia="fi-FI"/>
        </w:rPr>
      </w:pPr>
      <w:ins w:id="207" w:author="Martikainen Tuomas" w:date="2017-03-21T17:10:00Z">
        <w:r w:rsidRPr="00E17A59">
          <w:rPr>
            <w:noProof/>
          </w:rPr>
          <w:t>4.10.4.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_Toc477879661 \h </w:instrText>
        </w:r>
      </w:ins>
      <w:r>
        <w:rPr>
          <w:noProof/>
        </w:rPr>
      </w:r>
      <w:r>
        <w:rPr>
          <w:noProof/>
        </w:rPr>
        <w:fldChar w:fldCharType="separate"/>
      </w:r>
      <w:ins w:id="208" w:author="Martikainen Tuomas" w:date="2017-03-21T17:10:00Z">
        <w:r>
          <w:rPr>
            <w:noProof/>
          </w:rPr>
          <w:t>16</w:t>
        </w:r>
        <w:r>
          <w:rPr>
            <w:noProof/>
          </w:rPr>
          <w:fldChar w:fldCharType="end"/>
        </w:r>
      </w:ins>
    </w:p>
    <w:p w:rsidR="004B63B4" w:rsidRPr="004B63B4" w:rsidRDefault="004B63B4">
      <w:pPr>
        <w:pStyle w:val="TOC2"/>
        <w:rPr>
          <w:ins w:id="209" w:author="Martikainen Tuomas" w:date="2017-03-21T17:10:00Z"/>
          <w:rFonts w:eastAsiaTheme="minorEastAsia"/>
          <w:color w:val="auto"/>
          <w:lang w:val="en-US" w:eastAsia="fi-FI"/>
        </w:rPr>
      </w:pPr>
      <w:ins w:id="210" w:author="Martikainen Tuomas" w:date="2017-03-21T17:10:00Z">
        <w:r w:rsidRPr="00E17A59">
          <w:t>4.11.</w:t>
        </w:r>
        <w:r w:rsidRPr="004B63B4">
          <w:rPr>
            <w:rFonts w:eastAsiaTheme="minorEastAsia"/>
            <w:color w:val="auto"/>
            <w:lang w:val="en-US" w:eastAsia="fi-FI"/>
          </w:rPr>
          <w:tab/>
        </w:r>
        <w:r>
          <w:t xml:space="preserve">MSP 11 Nautical Chart Service </w:t>
        </w:r>
        <w:r w:rsidRPr="00E17A59">
          <w:rPr>
            <w:highlight w:val="yellow"/>
          </w:rPr>
          <w:t>[IHO]</w:t>
        </w:r>
        <w:r>
          <w:tab/>
        </w:r>
        <w:r>
          <w:fldChar w:fldCharType="begin"/>
        </w:r>
        <w:r>
          <w:instrText xml:space="preserve"> PAGEREF _Toc477879662 \h </w:instrText>
        </w:r>
      </w:ins>
      <w:r>
        <w:fldChar w:fldCharType="separate"/>
      </w:r>
      <w:ins w:id="211" w:author="Martikainen Tuomas" w:date="2017-03-21T17:10:00Z">
        <w:r>
          <w:t>16</w:t>
        </w:r>
        <w:r>
          <w:fldChar w:fldCharType="end"/>
        </w:r>
      </w:ins>
    </w:p>
    <w:p w:rsidR="004B63B4" w:rsidRPr="004B63B4" w:rsidRDefault="004B63B4">
      <w:pPr>
        <w:pStyle w:val="TOC3"/>
        <w:tabs>
          <w:tab w:val="left" w:pos="1843"/>
          <w:tab w:val="right" w:leader="dot" w:pos="10195"/>
        </w:tabs>
        <w:rPr>
          <w:ins w:id="212" w:author="Martikainen Tuomas" w:date="2017-03-21T17:10:00Z"/>
          <w:rFonts w:eastAsiaTheme="minorEastAsia"/>
          <w:noProof/>
          <w:sz w:val="22"/>
          <w:lang w:val="en-US" w:eastAsia="fi-FI"/>
        </w:rPr>
      </w:pPr>
      <w:ins w:id="213" w:author="Martikainen Tuomas" w:date="2017-03-21T17:10:00Z">
        <w:r w:rsidRPr="00E17A59">
          <w:rPr>
            <w:noProof/>
          </w:rPr>
          <w:t>4.11.1.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_Toc477879663 \h </w:instrText>
        </w:r>
      </w:ins>
      <w:r>
        <w:rPr>
          <w:noProof/>
        </w:rPr>
      </w:r>
      <w:r>
        <w:rPr>
          <w:noProof/>
        </w:rPr>
        <w:fldChar w:fldCharType="separate"/>
      </w:r>
      <w:ins w:id="214" w:author="Martikainen Tuomas" w:date="2017-03-21T17:10:00Z">
        <w:r>
          <w:rPr>
            <w:noProof/>
          </w:rPr>
          <w:t>16</w:t>
        </w:r>
        <w:r>
          <w:rPr>
            <w:noProof/>
          </w:rPr>
          <w:fldChar w:fldCharType="end"/>
        </w:r>
      </w:ins>
    </w:p>
    <w:p w:rsidR="004B63B4" w:rsidRPr="004B63B4" w:rsidRDefault="004B63B4">
      <w:pPr>
        <w:pStyle w:val="TOC3"/>
        <w:tabs>
          <w:tab w:val="left" w:pos="1843"/>
          <w:tab w:val="right" w:leader="dot" w:pos="10195"/>
        </w:tabs>
        <w:rPr>
          <w:ins w:id="215" w:author="Martikainen Tuomas" w:date="2017-03-21T17:10:00Z"/>
          <w:rFonts w:eastAsiaTheme="minorEastAsia"/>
          <w:noProof/>
          <w:sz w:val="22"/>
          <w:lang w:val="en-US" w:eastAsia="fi-FI"/>
        </w:rPr>
      </w:pPr>
      <w:ins w:id="216" w:author="Martikainen Tuomas" w:date="2017-03-21T17:10:00Z">
        <w:r w:rsidRPr="00E17A59">
          <w:rPr>
            <w:noProof/>
          </w:rPr>
          <w:t>4.11.2.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_Toc477879664 \h </w:instrText>
        </w:r>
      </w:ins>
      <w:r>
        <w:rPr>
          <w:noProof/>
        </w:rPr>
      </w:r>
      <w:r>
        <w:rPr>
          <w:noProof/>
        </w:rPr>
        <w:fldChar w:fldCharType="separate"/>
      </w:r>
      <w:ins w:id="217" w:author="Martikainen Tuomas" w:date="2017-03-21T17:10:00Z">
        <w:r>
          <w:rPr>
            <w:noProof/>
          </w:rPr>
          <w:t>16</w:t>
        </w:r>
        <w:r>
          <w:rPr>
            <w:noProof/>
          </w:rPr>
          <w:fldChar w:fldCharType="end"/>
        </w:r>
      </w:ins>
    </w:p>
    <w:p w:rsidR="004B63B4" w:rsidRPr="004B63B4" w:rsidRDefault="004B63B4">
      <w:pPr>
        <w:pStyle w:val="TOC3"/>
        <w:tabs>
          <w:tab w:val="left" w:pos="1843"/>
          <w:tab w:val="right" w:leader="dot" w:pos="10195"/>
        </w:tabs>
        <w:rPr>
          <w:ins w:id="218" w:author="Martikainen Tuomas" w:date="2017-03-21T17:10:00Z"/>
          <w:rFonts w:eastAsiaTheme="minorEastAsia"/>
          <w:noProof/>
          <w:sz w:val="22"/>
          <w:lang w:val="en-US" w:eastAsia="fi-FI"/>
        </w:rPr>
      </w:pPr>
      <w:ins w:id="219" w:author="Martikainen Tuomas" w:date="2017-03-21T17:10:00Z">
        <w:r w:rsidRPr="00E17A59">
          <w:rPr>
            <w:noProof/>
          </w:rPr>
          <w:t>4.11.3.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_Toc477879665 \h </w:instrText>
        </w:r>
      </w:ins>
      <w:r>
        <w:rPr>
          <w:noProof/>
        </w:rPr>
      </w:r>
      <w:r>
        <w:rPr>
          <w:noProof/>
        </w:rPr>
        <w:fldChar w:fldCharType="separate"/>
      </w:r>
      <w:ins w:id="220" w:author="Martikainen Tuomas" w:date="2017-03-21T17:10:00Z">
        <w:r>
          <w:rPr>
            <w:noProof/>
          </w:rPr>
          <w:t>16</w:t>
        </w:r>
        <w:r>
          <w:rPr>
            <w:noProof/>
          </w:rPr>
          <w:fldChar w:fldCharType="end"/>
        </w:r>
      </w:ins>
    </w:p>
    <w:p w:rsidR="004B63B4" w:rsidRPr="004B63B4" w:rsidRDefault="004B63B4">
      <w:pPr>
        <w:pStyle w:val="TOC3"/>
        <w:tabs>
          <w:tab w:val="left" w:pos="1843"/>
          <w:tab w:val="right" w:leader="dot" w:pos="10195"/>
        </w:tabs>
        <w:rPr>
          <w:ins w:id="221" w:author="Martikainen Tuomas" w:date="2017-03-21T17:10:00Z"/>
          <w:rFonts w:eastAsiaTheme="minorEastAsia"/>
          <w:noProof/>
          <w:sz w:val="22"/>
          <w:lang w:val="en-US" w:eastAsia="fi-FI"/>
        </w:rPr>
      </w:pPr>
      <w:ins w:id="222" w:author="Martikainen Tuomas" w:date="2017-03-21T17:10:00Z">
        <w:r w:rsidRPr="00E17A59">
          <w:rPr>
            <w:noProof/>
          </w:rPr>
          <w:t>4.11.4.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_Toc477879666 \h </w:instrText>
        </w:r>
      </w:ins>
      <w:r>
        <w:rPr>
          <w:noProof/>
        </w:rPr>
      </w:r>
      <w:r>
        <w:rPr>
          <w:noProof/>
        </w:rPr>
        <w:fldChar w:fldCharType="separate"/>
      </w:r>
      <w:ins w:id="223" w:author="Martikainen Tuomas" w:date="2017-03-21T17:10:00Z">
        <w:r>
          <w:rPr>
            <w:noProof/>
          </w:rPr>
          <w:t>16</w:t>
        </w:r>
        <w:r>
          <w:rPr>
            <w:noProof/>
          </w:rPr>
          <w:fldChar w:fldCharType="end"/>
        </w:r>
      </w:ins>
    </w:p>
    <w:p w:rsidR="004B63B4" w:rsidRPr="004B63B4" w:rsidRDefault="004B63B4">
      <w:pPr>
        <w:pStyle w:val="TOC2"/>
        <w:rPr>
          <w:ins w:id="224" w:author="Martikainen Tuomas" w:date="2017-03-21T17:10:00Z"/>
          <w:rFonts w:eastAsiaTheme="minorEastAsia"/>
          <w:color w:val="auto"/>
          <w:lang w:val="en-US" w:eastAsia="fi-FI"/>
        </w:rPr>
      </w:pPr>
      <w:ins w:id="225" w:author="Martikainen Tuomas" w:date="2017-03-21T17:10:00Z">
        <w:r w:rsidRPr="00E17A59">
          <w:t>4.12.</w:t>
        </w:r>
        <w:r w:rsidRPr="004B63B4">
          <w:rPr>
            <w:rFonts w:eastAsiaTheme="minorEastAsia"/>
            <w:color w:val="auto"/>
            <w:lang w:val="en-US" w:eastAsia="fi-FI"/>
          </w:rPr>
          <w:tab/>
        </w:r>
        <w:r>
          <w:t xml:space="preserve">MSP 12 Nautical publications service </w:t>
        </w:r>
        <w:r w:rsidRPr="00E17A59">
          <w:rPr>
            <w:highlight w:val="yellow"/>
          </w:rPr>
          <w:t>[IHO]</w:t>
        </w:r>
        <w:r>
          <w:tab/>
        </w:r>
        <w:r>
          <w:fldChar w:fldCharType="begin"/>
        </w:r>
        <w:r>
          <w:instrText xml:space="preserve"> PAGEREF _Toc477879667 \h </w:instrText>
        </w:r>
      </w:ins>
      <w:r>
        <w:fldChar w:fldCharType="separate"/>
      </w:r>
      <w:ins w:id="226" w:author="Martikainen Tuomas" w:date="2017-03-21T17:10:00Z">
        <w:r>
          <w:t>16</w:t>
        </w:r>
        <w:r>
          <w:fldChar w:fldCharType="end"/>
        </w:r>
      </w:ins>
    </w:p>
    <w:p w:rsidR="004B63B4" w:rsidRPr="004B63B4" w:rsidRDefault="004B63B4">
      <w:pPr>
        <w:pStyle w:val="TOC3"/>
        <w:tabs>
          <w:tab w:val="left" w:pos="1843"/>
          <w:tab w:val="right" w:leader="dot" w:pos="10195"/>
        </w:tabs>
        <w:rPr>
          <w:ins w:id="227" w:author="Martikainen Tuomas" w:date="2017-03-21T17:10:00Z"/>
          <w:rFonts w:eastAsiaTheme="minorEastAsia"/>
          <w:noProof/>
          <w:sz w:val="22"/>
          <w:lang w:val="en-US" w:eastAsia="fi-FI"/>
        </w:rPr>
      </w:pPr>
      <w:ins w:id="228" w:author="Martikainen Tuomas" w:date="2017-03-21T17:10:00Z">
        <w:r w:rsidRPr="00E17A59">
          <w:rPr>
            <w:noProof/>
          </w:rPr>
          <w:t>4.12.1.</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_Toc477879668 \h </w:instrText>
        </w:r>
      </w:ins>
      <w:r>
        <w:rPr>
          <w:noProof/>
        </w:rPr>
      </w:r>
      <w:r>
        <w:rPr>
          <w:noProof/>
        </w:rPr>
        <w:fldChar w:fldCharType="separate"/>
      </w:r>
      <w:ins w:id="229" w:author="Martikainen Tuomas" w:date="2017-03-21T17:10:00Z">
        <w:r>
          <w:rPr>
            <w:noProof/>
          </w:rPr>
          <w:t>17</w:t>
        </w:r>
        <w:r>
          <w:rPr>
            <w:noProof/>
          </w:rPr>
          <w:fldChar w:fldCharType="end"/>
        </w:r>
      </w:ins>
    </w:p>
    <w:p w:rsidR="004B63B4" w:rsidRPr="004B63B4" w:rsidRDefault="004B63B4">
      <w:pPr>
        <w:pStyle w:val="TOC3"/>
        <w:tabs>
          <w:tab w:val="left" w:pos="1843"/>
          <w:tab w:val="right" w:leader="dot" w:pos="10195"/>
        </w:tabs>
        <w:rPr>
          <w:ins w:id="230" w:author="Martikainen Tuomas" w:date="2017-03-21T17:10:00Z"/>
          <w:rFonts w:eastAsiaTheme="minorEastAsia"/>
          <w:noProof/>
          <w:sz w:val="22"/>
          <w:lang w:val="en-US" w:eastAsia="fi-FI"/>
        </w:rPr>
      </w:pPr>
      <w:ins w:id="231" w:author="Martikainen Tuomas" w:date="2017-03-21T17:10:00Z">
        <w:r w:rsidRPr="00E17A59">
          <w:rPr>
            <w:noProof/>
          </w:rPr>
          <w:t>4.12.2.</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_Toc477879669 \h </w:instrText>
        </w:r>
      </w:ins>
      <w:r>
        <w:rPr>
          <w:noProof/>
        </w:rPr>
      </w:r>
      <w:r>
        <w:rPr>
          <w:noProof/>
        </w:rPr>
        <w:fldChar w:fldCharType="separate"/>
      </w:r>
      <w:ins w:id="232" w:author="Martikainen Tuomas" w:date="2017-03-21T17:10:00Z">
        <w:r>
          <w:rPr>
            <w:noProof/>
          </w:rPr>
          <w:t>17</w:t>
        </w:r>
        <w:r>
          <w:rPr>
            <w:noProof/>
          </w:rPr>
          <w:fldChar w:fldCharType="end"/>
        </w:r>
      </w:ins>
    </w:p>
    <w:p w:rsidR="004B63B4" w:rsidRPr="004B63B4" w:rsidRDefault="004B63B4">
      <w:pPr>
        <w:pStyle w:val="TOC3"/>
        <w:tabs>
          <w:tab w:val="left" w:pos="1843"/>
          <w:tab w:val="right" w:leader="dot" w:pos="10195"/>
        </w:tabs>
        <w:rPr>
          <w:ins w:id="233" w:author="Martikainen Tuomas" w:date="2017-03-21T17:10:00Z"/>
          <w:rFonts w:eastAsiaTheme="minorEastAsia"/>
          <w:noProof/>
          <w:sz w:val="22"/>
          <w:lang w:val="en-US" w:eastAsia="fi-FI"/>
        </w:rPr>
      </w:pPr>
      <w:ins w:id="234" w:author="Martikainen Tuomas" w:date="2017-03-21T17:10:00Z">
        <w:r w:rsidRPr="00E17A59">
          <w:rPr>
            <w:noProof/>
          </w:rPr>
          <w:t>4.12.3.</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_Toc477879670 \h </w:instrText>
        </w:r>
      </w:ins>
      <w:r>
        <w:rPr>
          <w:noProof/>
        </w:rPr>
      </w:r>
      <w:r>
        <w:rPr>
          <w:noProof/>
        </w:rPr>
        <w:fldChar w:fldCharType="separate"/>
      </w:r>
      <w:ins w:id="235" w:author="Martikainen Tuomas" w:date="2017-03-21T17:10:00Z">
        <w:r>
          <w:rPr>
            <w:noProof/>
          </w:rPr>
          <w:t>17</w:t>
        </w:r>
        <w:r>
          <w:rPr>
            <w:noProof/>
          </w:rPr>
          <w:fldChar w:fldCharType="end"/>
        </w:r>
      </w:ins>
    </w:p>
    <w:p w:rsidR="004B63B4" w:rsidRPr="004B63B4" w:rsidRDefault="004B63B4">
      <w:pPr>
        <w:pStyle w:val="TOC2"/>
        <w:rPr>
          <w:ins w:id="236" w:author="Martikainen Tuomas" w:date="2017-03-21T17:10:00Z"/>
          <w:rFonts w:eastAsiaTheme="minorEastAsia"/>
          <w:color w:val="auto"/>
          <w:lang w:val="en-US" w:eastAsia="fi-FI"/>
        </w:rPr>
      </w:pPr>
      <w:ins w:id="237" w:author="Martikainen Tuomas" w:date="2017-03-21T17:10:00Z">
        <w:r w:rsidRPr="00E17A59">
          <w:t>4.13.</w:t>
        </w:r>
        <w:r w:rsidRPr="004B63B4">
          <w:rPr>
            <w:rFonts w:eastAsiaTheme="minorEastAsia"/>
            <w:color w:val="auto"/>
            <w:lang w:val="en-US" w:eastAsia="fi-FI"/>
          </w:rPr>
          <w:tab/>
        </w:r>
        <w:r>
          <w:t xml:space="preserve">MSP13 Ice navigation service </w:t>
        </w:r>
        <w:r w:rsidRPr="00E17A59">
          <w:rPr>
            <w:highlight w:val="yellow"/>
          </w:rPr>
          <w:t>[sweden]</w:t>
        </w:r>
        <w:r>
          <w:t xml:space="preserve"> +CANADA</w:t>
        </w:r>
        <w:r>
          <w:tab/>
        </w:r>
        <w:r>
          <w:fldChar w:fldCharType="begin"/>
        </w:r>
        <w:r>
          <w:instrText xml:space="preserve"> PAGEREF _Toc477879671 \h </w:instrText>
        </w:r>
      </w:ins>
      <w:r>
        <w:fldChar w:fldCharType="separate"/>
      </w:r>
      <w:ins w:id="238" w:author="Martikainen Tuomas" w:date="2017-03-21T17:10:00Z">
        <w:r>
          <w:t>17</w:t>
        </w:r>
        <w:r>
          <w:fldChar w:fldCharType="end"/>
        </w:r>
      </w:ins>
    </w:p>
    <w:p w:rsidR="004B63B4" w:rsidRPr="004B63B4" w:rsidRDefault="004B63B4">
      <w:pPr>
        <w:pStyle w:val="TOC3"/>
        <w:tabs>
          <w:tab w:val="left" w:pos="1843"/>
          <w:tab w:val="right" w:leader="dot" w:pos="10195"/>
        </w:tabs>
        <w:rPr>
          <w:ins w:id="239" w:author="Martikainen Tuomas" w:date="2017-03-21T17:10:00Z"/>
          <w:rFonts w:eastAsiaTheme="minorEastAsia"/>
          <w:noProof/>
          <w:sz w:val="22"/>
          <w:lang w:val="en-US" w:eastAsia="fi-FI"/>
        </w:rPr>
      </w:pPr>
      <w:ins w:id="240" w:author="Martikainen Tuomas" w:date="2017-03-21T17:10:00Z">
        <w:r w:rsidRPr="00E17A59">
          <w:rPr>
            <w:noProof/>
          </w:rPr>
          <w:t>4.13.1.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_Toc477879672 \h </w:instrText>
        </w:r>
      </w:ins>
      <w:r>
        <w:rPr>
          <w:noProof/>
        </w:rPr>
      </w:r>
      <w:r>
        <w:rPr>
          <w:noProof/>
        </w:rPr>
        <w:fldChar w:fldCharType="separate"/>
      </w:r>
      <w:ins w:id="241" w:author="Martikainen Tuomas" w:date="2017-03-21T17:10:00Z">
        <w:r>
          <w:rPr>
            <w:noProof/>
          </w:rPr>
          <w:t>17</w:t>
        </w:r>
        <w:r>
          <w:rPr>
            <w:noProof/>
          </w:rPr>
          <w:fldChar w:fldCharType="end"/>
        </w:r>
      </w:ins>
    </w:p>
    <w:p w:rsidR="004B63B4" w:rsidRPr="004B63B4" w:rsidRDefault="004B63B4">
      <w:pPr>
        <w:pStyle w:val="TOC3"/>
        <w:tabs>
          <w:tab w:val="left" w:pos="1843"/>
          <w:tab w:val="right" w:leader="dot" w:pos="10195"/>
        </w:tabs>
        <w:rPr>
          <w:ins w:id="242" w:author="Martikainen Tuomas" w:date="2017-03-21T17:10:00Z"/>
          <w:rFonts w:eastAsiaTheme="minorEastAsia"/>
          <w:noProof/>
          <w:sz w:val="22"/>
          <w:lang w:val="en-US" w:eastAsia="fi-FI"/>
        </w:rPr>
      </w:pPr>
      <w:ins w:id="243" w:author="Martikainen Tuomas" w:date="2017-03-21T17:10:00Z">
        <w:r w:rsidRPr="00E17A59">
          <w:rPr>
            <w:noProof/>
          </w:rPr>
          <w:t>4.13.2.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_Toc477879673 \h </w:instrText>
        </w:r>
      </w:ins>
      <w:r>
        <w:rPr>
          <w:noProof/>
        </w:rPr>
      </w:r>
      <w:r>
        <w:rPr>
          <w:noProof/>
        </w:rPr>
        <w:fldChar w:fldCharType="separate"/>
      </w:r>
      <w:ins w:id="244" w:author="Martikainen Tuomas" w:date="2017-03-21T17:10:00Z">
        <w:r>
          <w:rPr>
            <w:noProof/>
          </w:rPr>
          <w:t>17</w:t>
        </w:r>
        <w:r>
          <w:rPr>
            <w:noProof/>
          </w:rPr>
          <w:fldChar w:fldCharType="end"/>
        </w:r>
      </w:ins>
    </w:p>
    <w:p w:rsidR="004B63B4" w:rsidRPr="004B63B4" w:rsidRDefault="004B63B4">
      <w:pPr>
        <w:pStyle w:val="TOC3"/>
        <w:tabs>
          <w:tab w:val="left" w:pos="1843"/>
          <w:tab w:val="right" w:leader="dot" w:pos="10195"/>
        </w:tabs>
        <w:rPr>
          <w:ins w:id="245" w:author="Martikainen Tuomas" w:date="2017-03-21T17:10:00Z"/>
          <w:rFonts w:eastAsiaTheme="minorEastAsia"/>
          <w:noProof/>
          <w:sz w:val="22"/>
          <w:lang w:val="en-US" w:eastAsia="fi-FI"/>
        </w:rPr>
      </w:pPr>
      <w:ins w:id="246" w:author="Martikainen Tuomas" w:date="2017-03-21T17:10:00Z">
        <w:r w:rsidRPr="00E17A59">
          <w:rPr>
            <w:noProof/>
          </w:rPr>
          <w:t>4.13.3.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_Toc477879674 \h </w:instrText>
        </w:r>
      </w:ins>
      <w:r>
        <w:rPr>
          <w:noProof/>
        </w:rPr>
      </w:r>
      <w:r>
        <w:rPr>
          <w:noProof/>
        </w:rPr>
        <w:fldChar w:fldCharType="separate"/>
      </w:r>
      <w:ins w:id="247" w:author="Martikainen Tuomas" w:date="2017-03-21T17:10:00Z">
        <w:r>
          <w:rPr>
            <w:noProof/>
          </w:rPr>
          <w:t>17</w:t>
        </w:r>
        <w:r>
          <w:rPr>
            <w:noProof/>
          </w:rPr>
          <w:fldChar w:fldCharType="end"/>
        </w:r>
      </w:ins>
    </w:p>
    <w:p w:rsidR="004B63B4" w:rsidRPr="004B63B4" w:rsidRDefault="004B63B4">
      <w:pPr>
        <w:pStyle w:val="TOC3"/>
        <w:tabs>
          <w:tab w:val="left" w:pos="1843"/>
          <w:tab w:val="right" w:leader="dot" w:pos="10195"/>
        </w:tabs>
        <w:rPr>
          <w:ins w:id="248" w:author="Martikainen Tuomas" w:date="2017-03-21T17:10:00Z"/>
          <w:rFonts w:eastAsiaTheme="minorEastAsia"/>
          <w:noProof/>
          <w:sz w:val="22"/>
          <w:lang w:val="en-US" w:eastAsia="fi-FI"/>
        </w:rPr>
      </w:pPr>
      <w:ins w:id="249" w:author="Martikainen Tuomas" w:date="2017-03-21T17:10:00Z">
        <w:r w:rsidRPr="00E17A59">
          <w:rPr>
            <w:noProof/>
          </w:rPr>
          <w:t>4.13.4.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_Toc477879675 \h </w:instrText>
        </w:r>
      </w:ins>
      <w:r>
        <w:rPr>
          <w:noProof/>
        </w:rPr>
      </w:r>
      <w:r>
        <w:rPr>
          <w:noProof/>
        </w:rPr>
        <w:fldChar w:fldCharType="separate"/>
      </w:r>
      <w:ins w:id="250" w:author="Martikainen Tuomas" w:date="2017-03-21T17:10:00Z">
        <w:r>
          <w:rPr>
            <w:noProof/>
          </w:rPr>
          <w:t>17</w:t>
        </w:r>
        <w:r>
          <w:rPr>
            <w:noProof/>
          </w:rPr>
          <w:fldChar w:fldCharType="end"/>
        </w:r>
      </w:ins>
    </w:p>
    <w:p w:rsidR="004B63B4" w:rsidRPr="004B63B4" w:rsidRDefault="004B63B4">
      <w:pPr>
        <w:pStyle w:val="TOC2"/>
        <w:rPr>
          <w:ins w:id="251" w:author="Martikainen Tuomas" w:date="2017-03-21T17:10:00Z"/>
          <w:rFonts w:eastAsiaTheme="minorEastAsia"/>
          <w:color w:val="auto"/>
          <w:lang w:val="en-US" w:eastAsia="fi-FI"/>
        </w:rPr>
      </w:pPr>
      <w:ins w:id="252" w:author="Martikainen Tuomas" w:date="2017-03-21T17:10:00Z">
        <w:r w:rsidRPr="00E17A59">
          <w:t>4.14.</w:t>
        </w:r>
        <w:r w:rsidRPr="004B63B4">
          <w:rPr>
            <w:rFonts w:eastAsiaTheme="minorEastAsia"/>
            <w:color w:val="auto"/>
            <w:lang w:val="en-US" w:eastAsia="fi-FI"/>
          </w:rPr>
          <w:tab/>
        </w:r>
        <w:r>
          <w:t>MSP14 Meteorological information service [</w:t>
        </w:r>
        <w:r w:rsidRPr="00E17A59">
          <w:rPr>
            <w:highlight w:val="yellow"/>
          </w:rPr>
          <w:t>WMO]+NORWAY</w:t>
        </w:r>
        <w:r>
          <w:tab/>
        </w:r>
        <w:r>
          <w:fldChar w:fldCharType="begin"/>
        </w:r>
        <w:r>
          <w:instrText xml:space="preserve"> PAGEREF _Toc477879676 \h </w:instrText>
        </w:r>
      </w:ins>
      <w:r>
        <w:fldChar w:fldCharType="separate"/>
      </w:r>
      <w:ins w:id="253" w:author="Martikainen Tuomas" w:date="2017-03-21T17:10:00Z">
        <w:r>
          <w:t>17</w:t>
        </w:r>
        <w:r>
          <w:fldChar w:fldCharType="end"/>
        </w:r>
      </w:ins>
    </w:p>
    <w:p w:rsidR="004B63B4" w:rsidRPr="004B63B4" w:rsidRDefault="004B63B4">
      <w:pPr>
        <w:pStyle w:val="TOC3"/>
        <w:tabs>
          <w:tab w:val="left" w:pos="1843"/>
          <w:tab w:val="right" w:leader="dot" w:pos="10195"/>
        </w:tabs>
        <w:rPr>
          <w:ins w:id="254" w:author="Martikainen Tuomas" w:date="2017-03-21T17:10:00Z"/>
          <w:rFonts w:eastAsiaTheme="minorEastAsia"/>
          <w:noProof/>
          <w:sz w:val="22"/>
          <w:lang w:val="en-US" w:eastAsia="fi-FI"/>
        </w:rPr>
      </w:pPr>
      <w:ins w:id="255" w:author="Martikainen Tuomas" w:date="2017-03-21T17:10:00Z">
        <w:r w:rsidRPr="00E17A59">
          <w:rPr>
            <w:noProof/>
          </w:rPr>
          <w:t>4.14.1.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_Toc477879677 \h </w:instrText>
        </w:r>
      </w:ins>
      <w:r>
        <w:rPr>
          <w:noProof/>
        </w:rPr>
      </w:r>
      <w:r>
        <w:rPr>
          <w:noProof/>
        </w:rPr>
        <w:fldChar w:fldCharType="separate"/>
      </w:r>
      <w:ins w:id="256" w:author="Martikainen Tuomas" w:date="2017-03-21T17:10:00Z">
        <w:r>
          <w:rPr>
            <w:noProof/>
          </w:rPr>
          <w:t>17</w:t>
        </w:r>
        <w:r>
          <w:rPr>
            <w:noProof/>
          </w:rPr>
          <w:fldChar w:fldCharType="end"/>
        </w:r>
      </w:ins>
    </w:p>
    <w:p w:rsidR="004B63B4" w:rsidRPr="004B63B4" w:rsidRDefault="004B63B4">
      <w:pPr>
        <w:pStyle w:val="TOC3"/>
        <w:tabs>
          <w:tab w:val="left" w:pos="1843"/>
          <w:tab w:val="right" w:leader="dot" w:pos="10195"/>
        </w:tabs>
        <w:rPr>
          <w:ins w:id="257" w:author="Martikainen Tuomas" w:date="2017-03-21T17:10:00Z"/>
          <w:rFonts w:eastAsiaTheme="minorEastAsia"/>
          <w:noProof/>
          <w:sz w:val="22"/>
          <w:lang w:val="en-US" w:eastAsia="fi-FI"/>
        </w:rPr>
      </w:pPr>
      <w:ins w:id="258" w:author="Martikainen Tuomas" w:date="2017-03-21T17:10:00Z">
        <w:r w:rsidRPr="00E17A59">
          <w:rPr>
            <w:noProof/>
          </w:rPr>
          <w:t>4.14.2.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_Toc477879678 \h </w:instrText>
        </w:r>
      </w:ins>
      <w:r>
        <w:rPr>
          <w:noProof/>
        </w:rPr>
      </w:r>
      <w:r>
        <w:rPr>
          <w:noProof/>
        </w:rPr>
        <w:fldChar w:fldCharType="separate"/>
      </w:r>
      <w:ins w:id="259" w:author="Martikainen Tuomas" w:date="2017-03-21T17:10:00Z">
        <w:r>
          <w:rPr>
            <w:noProof/>
          </w:rPr>
          <w:t>18</w:t>
        </w:r>
        <w:r>
          <w:rPr>
            <w:noProof/>
          </w:rPr>
          <w:fldChar w:fldCharType="end"/>
        </w:r>
      </w:ins>
    </w:p>
    <w:p w:rsidR="004B63B4" w:rsidRPr="004B63B4" w:rsidRDefault="004B63B4">
      <w:pPr>
        <w:pStyle w:val="TOC3"/>
        <w:tabs>
          <w:tab w:val="left" w:pos="1843"/>
          <w:tab w:val="right" w:leader="dot" w:pos="10195"/>
        </w:tabs>
        <w:rPr>
          <w:ins w:id="260" w:author="Martikainen Tuomas" w:date="2017-03-21T17:10:00Z"/>
          <w:rFonts w:eastAsiaTheme="minorEastAsia"/>
          <w:noProof/>
          <w:sz w:val="22"/>
          <w:lang w:val="en-US" w:eastAsia="fi-FI"/>
        </w:rPr>
      </w:pPr>
      <w:ins w:id="261" w:author="Martikainen Tuomas" w:date="2017-03-21T17:10:00Z">
        <w:r w:rsidRPr="00E17A59">
          <w:rPr>
            <w:noProof/>
          </w:rPr>
          <w:lastRenderedPageBreak/>
          <w:t>4.14.3.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_Toc477879679 \h </w:instrText>
        </w:r>
      </w:ins>
      <w:r>
        <w:rPr>
          <w:noProof/>
        </w:rPr>
      </w:r>
      <w:r>
        <w:rPr>
          <w:noProof/>
        </w:rPr>
        <w:fldChar w:fldCharType="separate"/>
      </w:r>
      <w:ins w:id="262" w:author="Martikainen Tuomas" w:date="2017-03-21T17:10:00Z">
        <w:r>
          <w:rPr>
            <w:noProof/>
          </w:rPr>
          <w:t>18</w:t>
        </w:r>
        <w:r>
          <w:rPr>
            <w:noProof/>
          </w:rPr>
          <w:fldChar w:fldCharType="end"/>
        </w:r>
      </w:ins>
    </w:p>
    <w:p w:rsidR="004B63B4" w:rsidRPr="004B63B4" w:rsidRDefault="004B63B4">
      <w:pPr>
        <w:pStyle w:val="TOC3"/>
        <w:tabs>
          <w:tab w:val="left" w:pos="1843"/>
          <w:tab w:val="right" w:leader="dot" w:pos="10195"/>
        </w:tabs>
        <w:rPr>
          <w:ins w:id="263" w:author="Martikainen Tuomas" w:date="2017-03-21T17:10:00Z"/>
          <w:rFonts w:eastAsiaTheme="minorEastAsia"/>
          <w:noProof/>
          <w:sz w:val="22"/>
          <w:lang w:val="en-US" w:eastAsia="fi-FI"/>
        </w:rPr>
      </w:pPr>
      <w:ins w:id="264" w:author="Martikainen Tuomas" w:date="2017-03-21T17:10:00Z">
        <w:r w:rsidRPr="00E17A59">
          <w:rPr>
            <w:noProof/>
          </w:rPr>
          <w:t>4.14.4.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_Toc477879680 \h </w:instrText>
        </w:r>
      </w:ins>
      <w:r>
        <w:rPr>
          <w:noProof/>
        </w:rPr>
      </w:r>
      <w:r>
        <w:rPr>
          <w:noProof/>
        </w:rPr>
        <w:fldChar w:fldCharType="separate"/>
      </w:r>
      <w:ins w:id="265" w:author="Martikainen Tuomas" w:date="2017-03-21T17:10:00Z">
        <w:r>
          <w:rPr>
            <w:noProof/>
          </w:rPr>
          <w:t>18</w:t>
        </w:r>
        <w:r>
          <w:rPr>
            <w:noProof/>
          </w:rPr>
          <w:fldChar w:fldCharType="end"/>
        </w:r>
      </w:ins>
    </w:p>
    <w:p w:rsidR="004B63B4" w:rsidRPr="004B63B4" w:rsidRDefault="004B63B4">
      <w:pPr>
        <w:pStyle w:val="TOC2"/>
        <w:rPr>
          <w:ins w:id="266" w:author="Martikainen Tuomas" w:date="2017-03-21T17:10:00Z"/>
          <w:rFonts w:eastAsiaTheme="minorEastAsia"/>
          <w:color w:val="auto"/>
          <w:lang w:val="en-US" w:eastAsia="fi-FI"/>
        </w:rPr>
      </w:pPr>
      <w:ins w:id="267" w:author="Martikainen Tuomas" w:date="2017-03-21T17:10:00Z">
        <w:r w:rsidRPr="00E17A59">
          <w:t>4.15.</w:t>
        </w:r>
        <w:r w:rsidRPr="004B63B4">
          <w:rPr>
            <w:rFonts w:eastAsiaTheme="minorEastAsia"/>
            <w:color w:val="auto"/>
            <w:lang w:val="en-US" w:eastAsia="fi-FI"/>
          </w:rPr>
          <w:tab/>
        </w:r>
        <w:r>
          <w:t xml:space="preserve">MSP15 Real-time hydrographic and environmental information services </w:t>
        </w:r>
        <w:r w:rsidRPr="00E17A59">
          <w:rPr>
            <w:highlight w:val="yellow"/>
          </w:rPr>
          <w:t>[IHO]</w:t>
        </w:r>
        <w:r>
          <w:tab/>
        </w:r>
        <w:r>
          <w:fldChar w:fldCharType="begin"/>
        </w:r>
        <w:r>
          <w:instrText xml:space="preserve"> PAGEREF _Toc477879681 \h </w:instrText>
        </w:r>
      </w:ins>
      <w:r>
        <w:fldChar w:fldCharType="separate"/>
      </w:r>
      <w:ins w:id="268" w:author="Martikainen Tuomas" w:date="2017-03-21T17:10:00Z">
        <w:r>
          <w:t>18</w:t>
        </w:r>
        <w:r>
          <w:fldChar w:fldCharType="end"/>
        </w:r>
      </w:ins>
    </w:p>
    <w:p w:rsidR="004B63B4" w:rsidRPr="004B63B4" w:rsidRDefault="004B63B4">
      <w:pPr>
        <w:pStyle w:val="TOC3"/>
        <w:tabs>
          <w:tab w:val="left" w:pos="1843"/>
          <w:tab w:val="right" w:leader="dot" w:pos="10195"/>
        </w:tabs>
        <w:rPr>
          <w:ins w:id="269" w:author="Martikainen Tuomas" w:date="2017-03-21T17:10:00Z"/>
          <w:rFonts w:eastAsiaTheme="minorEastAsia"/>
          <w:noProof/>
          <w:sz w:val="22"/>
          <w:lang w:val="en-US" w:eastAsia="fi-FI"/>
        </w:rPr>
      </w:pPr>
      <w:ins w:id="270" w:author="Martikainen Tuomas" w:date="2017-03-21T17:10:00Z">
        <w:r w:rsidRPr="00E17A59">
          <w:rPr>
            <w:noProof/>
          </w:rPr>
          <w:t>4.15.1.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_Toc477879682 \h </w:instrText>
        </w:r>
      </w:ins>
      <w:r>
        <w:rPr>
          <w:noProof/>
        </w:rPr>
      </w:r>
      <w:r>
        <w:rPr>
          <w:noProof/>
        </w:rPr>
        <w:fldChar w:fldCharType="separate"/>
      </w:r>
      <w:ins w:id="271" w:author="Martikainen Tuomas" w:date="2017-03-21T17:10:00Z">
        <w:r>
          <w:rPr>
            <w:noProof/>
          </w:rPr>
          <w:t>18</w:t>
        </w:r>
        <w:r>
          <w:rPr>
            <w:noProof/>
          </w:rPr>
          <w:fldChar w:fldCharType="end"/>
        </w:r>
      </w:ins>
    </w:p>
    <w:p w:rsidR="004B63B4" w:rsidRPr="004B63B4" w:rsidRDefault="004B63B4">
      <w:pPr>
        <w:pStyle w:val="TOC3"/>
        <w:tabs>
          <w:tab w:val="left" w:pos="1843"/>
          <w:tab w:val="right" w:leader="dot" w:pos="10195"/>
        </w:tabs>
        <w:rPr>
          <w:ins w:id="272" w:author="Martikainen Tuomas" w:date="2017-03-21T17:10:00Z"/>
          <w:rFonts w:eastAsiaTheme="minorEastAsia"/>
          <w:noProof/>
          <w:sz w:val="22"/>
          <w:lang w:val="en-US" w:eastAsia="fi-FI"/>
        </w:rPr>
      </w:pPr>
      <w:ins w:id="273" w:author="Martikainen Tuomas" w:date="2017-03-21T17:10:00Z">
        <w:r w:rsidRPr="00E17A59">
          <w:rPr>
            <w:noProof/>
          </w:rPr>
          <w:t>4.15.2.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_Toc477879683 \h </w:instrText>
        </w:r>
      </w:ins>
      <w:r>
        <w:rPr>
          <w:noProof/>
        </w:rPr>
      </w:r>
      <w:r>
        <w:rPr>
          <w:noProof/>
        </w:rPr>
        <w:fldChar w:fldCharType="separate"/>
      </w:r>
      <w:ins w:id="274" w:author="Martikainen Tuomas" w:date="2017-03-21T17:10:00Z">
        <w:r>
          <w:rPr>
            <w:noProof/>
          </w:rPr>
          <w:t>18</w:t>
        </w:r>
        <w:r>
          <w:rPr>
            <w:noProof/>
          </w:rPr>
          <w:fldChar w:fldCharType="end"/>
        </w:r>
      </w:ins>
    </w:p>
    <w:p w:rsidR="004B63B4" w:rsidRPr="004B63B4" w:rsidRDefault="004B63B4">
      <w:pPr>
        <w:pStyle w:val="TOC3"/>
        <w:tabs>
          <w:tab w:val="left" w:pos="1843"/>
          <w:tab w:val="right" w:leader="dot" w:pos="10195"/>
        </w:tabs>
        <w:rPr>
          <w:ins w:id="275" w:author="Martikainen Tuomas" w:date="2017-03-21T17:10:00Z"/>
          <w:rFonts w:eastAsiaTheme="minorEastAsia"/>
          <w:noProof/>
          <w:sz w:val="22"/>
          <w:lang w:val="en-US" w:eastAsia="fi-FI"/>
        </w:rPr>
      </w:pPr>
      <w:ins w:id="276" w:author="Martikainen Tuomas" w:date="2017-03-21T17:10:00Z">
        <w:r w:rsidRPr="00E17A59">
          <w:rPr>
            <w:noProof/>
          </w:rPr>
          <w:t>4.15.3.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_Toc477879684 \h </w:instrText>
        </w:r>
      </w:ins>
      <w:r>
        <w:rPr>
          <w:noProof/>
        </w:rPr>
      </w:r>
      <w:r>
        <w:rPr>
          <w:noProof/>
        </w:rPr>
        <w:fldChar w:fldCharType="separate"/>
      </w:r>
      <w:ins w:id="277" w:author="Martikainen Tuomas" w:date="2017-03-21T17:10:00Z">
        <w:r>
          <w:rPr>
            <w:noProof/>
          </w:rPr>
          <w:t>18</w:t>
        </w:r>
        <w:r>
          <w:rPr>
            <w:noProof/>
          </w:rPr>
          <w:fldChar w:fldCharType="end"/>
        </w:r>
      </w:ins>
    </w:p>
    <w:p w:rsidR="004B63B4" w:rsidRPr="004B63B4" w:rsidRDefault="004B63B4">
      <w:pPr>
        <w:pStyle w:val="TOC3"/>
        <w:tabs>
          <w:tab w:val="left" w:pos="1843"/>
          <w:tab w:val="right" w:leader="dot" w:pos="10195"/>
        </w:tabs>
        <w:rPr>
          <w:ins w:id="278" w:author="Martikainen Tuomas" w:date="2017-03-21T17:10:00Z"/>
          <w:rFonts w:eastAsiaTheme="minorEastAsia"/>
          <w:noProof/>
          <w:sz w:val="22"/>
          <w:lang w:val="en-US" w:eastAsia="fi-FI"/>
        </w:rPr>
      </w:pPr>
      <w:ins w:id="279" w:author="Martikainen Tuomas" w:date="2017-03-21T17:10:00Z">
        <w:r w:rsidRPr="00E17A59">
          <w:rPr>
            <w:noProof/>
          </w:rPr>
          <w:t>4.15.4.</w:t>
        </w:r>
        <w:r w:rsidRPr="004B63B4">
          <w:rPr>
            <w:rFonts w:eastAsiaTheme="minorEastAsia"/>
            <w:noProof/>
            <w:sz w:val="22"/>
            <w:lang w:val="en-US" w:eastAsia="fi-FI"/>
          </w:rPr>
          <w:tab/>
        </w:r>
        <w:r>
          <w:rPr>
            <w:noProof/>
          </w:rPr>
          <w:t>User requirement</w:t>
        </w:r>
        <w:r>
          <w:rPr>
            <w:noProof/>
          </w:rPr>
          <w:tab/>
        </w:r>
        <w:r>
          <w:rPr>
            <w:noProof/>
          </w:rPr>
          <w:fldChar w:fldCharType="begin"/>
        </w:r>
        <w:r>
          <w:rPr>
            <w:noProof/>
          </w:rPr>
          <w:instrText xml:space="preserve"> PAGEREF _Toc477879685 \h </w:instrText>
        </w:r>
      </w:ins>
      <w:r>
        <w:rPr>
          <w:noProof/>
        </w:rPr>
      </w:r>
      <w:r>
        <w:rPr>
          <w:noProof/>
        </w:rPr>
        <w:fldChar w:fldCharType="separate"/>
      </w:r>
      <w:ins w:id="280" w:author="Martikainen Tuomas" w:date="2017-03-21T17:10:00Z">
        <w:r>
          <w:rPr>
            <w:noProof/>
          </w:rPr>
          <w:t>18</w:t>
        </w:r>
        <w:r>
          <w:rPr>
            <w:noProof/>
          </w:rPr>
          <w:fldChar w:fldCharType="end"/>
        </w:r>
      </w:ins>
    </w:p>
    <w:p w:rsidR="004B63B4" w:rsidRPr="004B63B4" w:rsidRDefault="004B63B4">
      <w:pPr>
        <w:pStyle w:val="TOC2"/>
        <w:rPr>
          <w:ins w:id="281" w:author="Martikainen Tuomas" w:date="2017-03-21T17:10:00Z"/>
          <w:rFonts w:eastAsiaTheme="minorEastAsia"/>
          <w:color w:val="auto"/>
          <w:lang w:val="en-US" w:eastAsia="fi-FI"/>
        </w:rPr>
      </w:pPr>
      <w:ins w:id="282" w:author="Martikainen Tuomas" w:date="2017-03-21T17:10:00Z">
        <w:r w:rsidRPr="00E17A59">
          <w:t>4.16.</w:t>
        </w:r>
        <w:r w:rsidRPr="004B63B4">
          <w:rPr>
            <w:rFonts w:eastAsiaTheme="minorEastAsia"/>
            <w:color w:val="auto"/>
            <w:lang w:val="en-US" w:eastAsia="fi-FI"/>
          </w:rPr>
          <w:tab/>
        </w:r>
        <w:r>
          <w:t xml:space="preserve">MSP16 Search and Rescue (SAR) Service </w:t>
        </w:r>
        <w:r w:rsidRPr="00E17A59">
          <w:rPr>
            <w:highlight w:val="yellow"/>
          </w:rPr>
          <w:t>[NORWAY]</w:t>
        </w:r>
        <w:r>
          <w:t xml:space="preserve"> +IMRF+sweden</w:t>
        </w:r>
        <w:r>
          <w:tab/>
        </w:r>
        <w:r>
          <w:fldChar w:fldCharType="begin"/>
        </w:r>
        <w:r>
          <w:instrText xml:space="preserve"> PAGEREF _Toc477879686 \h </w:instrText>
        </w:r>
      </w:ins>
      <w:r>
        <w:fldChar w:fldCharType="separate"/>
      </w:r>
      <w:ins w:id="283" w:author="Martikainen Tuomas" w:date="2017-03-21T17:10:00Z">
        <w:r>
          <w:t>18</w:t>
        </w:r>
        <w:r>
          <w:fldChar w:fldCharType="end"/>
        </w:r>
      </w:ins>
    </w:p>
    <w:p w:rsidR="004B63B4" w:rsidRPr="004B63B4" w:rsidRDefault="004B63B4">
      <w:pPr>
        <w:pStyle w:val="TOC3"/>
        <w:tabs>
          <w:tab w:val="left" w:pos="1843"/>
          <w:tab w:val="right" w:leader="dot" w:pos="10195"/>
        </w:tabs>
        <w:rPr>
          <w:ins w:id="284" w:author="Martikainen Tuomas" w:date="2017-03-21T17:10:00Z"/>
          <w:rFonts w:eastAsiaTheme="minorEastAsia"/>
          <w:noProof/>
          <w:sz w:val="22"/>
          <w:lang w:val="en-US" w:eastAsia="fi-FI"/>
        </w:rPr>
      </w:pPr>
      <w:ins w:id="285" w:author="Martikainen Tuomas" w:date="2017-03-21T17:10:00Z">
        <w:r w:rsidRPr="00E17A59">
          <w:rPr>
            <w:noProof/>
          </w:rPr>
          <w:t>4.16.1.</w:t>
        </w:r>
        <w:r w:rsidRPr="004B63B4">
          <w:rPr>
            <w:rFonts w:eastAsiaTheme="minorEastAsia"/>
            <w:noProof/>
            <w:sz w:val="22"/>
            <w:lang w:val="en-US" w:eastAsia="fi-FI"/>
          </w:rPr>
          <w:tab/>
        </w:r>
        <w:r>
          <w:rPr>
            <w:noProof/>
          </w:rPr>
          <w:t>Definition</w:t>
        </w:r>
        <w:r>
          <w:rPr>
            <w:noProof/>
          </w:rPr>
          <w:tab/>
        </w:r>
        <w:r>
          <w:rPr>
            <w:noProof/>
          </w:rPr>
          <w:fldChar w:fldCharType="begin"/>
        </w:r>
        <w:r>
          <w:rPr>
            <w:noProof/>
          </w:rPr>
          <w:instrText xml:space="preserve"> PAGEREF _Toc477879687 \h </w:instrText>
        </w:r>
      </w:ins>
      <w:r>
        <w:rPr>
          <w:noProof/>
        </w:rPr>
      </w:r>
      <w:r>
        <w:rPr>
          <w:noProof/>
        </w:rPr>
        <w:fldChar w:fldCharType="separate"/>
      </w:r>
      <w:ins w:id="286" w:author="Martikainen Tuomas" w:date="2017-03-21T17:10:00Z">
        <w:r>
          <w:rPr>
            <w:noProof/>
          </w:rPr>
          <w:t>18</w:t>
        </w:r>
        <w:r>
          <w:rPr>
            <w:noProof/>
          </w:rPr>
          <w:fldChar w:fldCharType="end"/>
        </w:r>
      </w:ins>
    </w:p>
    <w:p w:rsidR="004B63B4" w:rsidRPr="004B63B4" w:rsidRDefault="004B63B4">
      <w:pPr>
        <w:pStyle w:val="TOC3"/>
        <w:tabs>
          <w:tab w:val="left" w:pos="1843"/>
          <w:tab w:val="right" w:leader="dot" w:pos="10195"/>
        </w:tabs>
        <w:rPr>
          <w:ins w:id="287" w:author="Martikainen Tuomas" w:date="2017-03-21T17:10:00Z"/>
          <w:rFonts w:eastAsiaTheme="minorEastAsia"/>
          <w:noProof/>
          <w:sz w:val="22"/>
          <w:lang w:val="en-US" w:eastAsia="fi-FI"/>
        </w:rPr>
      </w:pPr>
      <w:ins w:id="288" w:author="Martikainen Tuomas" w:date="2017-03-21T17:10:00Z">
        <w:r w:rsidRPr="00E17A59">
          <w:rPr>
            <w:noProof/>
          </w:rPr>
          <w:t>4.16.2.</w:t>
        </w:r>
        <w:r w:rsidRPr="004B63B4">
          <w:rPr>
            <w:rFonts w:eastAsiaTheme="minorEastAsia"/>
            <w:noProof/>
            <w:sz w:val="22"/>
            <w:lang w:val="en-US" w:eastAsia="fi-FI"/>
          </w:rPr>
          <w:tab/>
        </w:r>
        <w:r>
          <w:rPr>
            <w:noProof/>
          </w:rPr>
          <w:t>Scope</w:t>
        </w:r>
        <w:r>
          <w:rPr>
            <w:noProof/>
          </w:rPr>
          <w:tab/>
        </w:r>
        <w:r>
          <w:rPr>
            <w:noProof/>
          </w:rPr>
          <w:fldChar w:fldCharType="begin"/>
        </w:r>
        <w:r>
          <w:rPr>
            <w:noProof/>
          </w:rPr>
          <w:instrText xml:space="preserve"> PAGEREF _Toc477879688 \h </w:instrText>
        </w:r>
      </w:ins>
      <w:r>
        <w:rPr>
          <w:noProof/>
        </w:rPr>
      </w:r>
      <w:r>
        <w:rPr>
          <w:noProof/>
        </w:rPr>
        <w:fldChar w:fldCharType="separate"/>
      </w:r>
      <w:ins w:id="289" w:author="Martikainen Tuomas" w:date="2017-03-21T17:10:00Z">
        <w:r>
          <w:rPr>
            <w:noProof/>
          </w:rPr>
          <w:t>19</w:t>
        </w:r>
        <w:r>
          <w:rPr>
            <w:noProof/>
          </w:rPr>
          <w:fldChar w:fldCharType="end"/>
        </w:r>
      </w:ins>
    </w:p>
    <w:p w:rsidR="004B63B4" w:rsidRPr="004B63B4" w:rsidRDefault="004B63B4">
      <w:pPr>
        <w:pStyle w:val="TOC3"/>
        <w:tabs>
          <w:tab w:val="left" w:pos="1843"/>
          <w:tab w:val="right" w:leader="dot" w:pos="10195"/>
        </w:tabs>
        <w:rPr>
          <w:ins w:id="290" w:author="Martikainen Tuomas" w:date="2017-03-21T17:10:00Z"/>
          <w:rFonts w:eastAsiaTheme="minorEastAsia"/>
          <w:noProof/>
          <w:sz w:val="22"/>
          <w:lang w:val="en-US" w:eastAsia="fi-FI"/>
        </w:rPr>
      </w:pPr>
      <w:ins w:id="291" w:author="Martikainen Tuomas" w:date="2017-03-21T17:10:00Z">
        <w:r w:rsidRPr="00E17A59">
          <w:rPr>
            <w:noProof/>
          </w:rPr>
          <w:t>4.16.3.</w:t>
        </w:r>
        <w:r w:rsidRPr="004B63B4">
          <w:rPr>
            <w:rFonts w:eastAsiaTheme="minorEastAsia"/>
            <w:noProof/>
            <w:sz w:val="22"/>
            <w:lang w:val="en-US" w:eastAsia="fi-FI"/>
          </w:rPr>
          <w:tab/>
        </w:r>
        <w:r>
          <w:rPr>
            <w:noProof/>
          </w:rPr>
          <w:t>Objective</w:t>
        </w:r>
        <w:r>
          <w:rPr>
            <w:noProof/>
          </w:rPr>
          <w:tab/>
        </w:r>
        <w:r>
          <w:rPr>
            <w:noProof/>
          </w:rPr>
          <w:fldChar w:fldCharType="begin"/>
        </w:r>
        <w:r>
          <w:rPr>
            <w:noProof/>
          </w:rPr>
          <w:instrText xml:space="preserve"> PAGEREF _Toc477879689 \h </w:instrText>
        </w:r>
      </w:ins>
      <w:r>
        <w:rPr>
          <w:noProof/>
        </w:rPr>
      </w:r>
      <w:r>
        <w:rPr>
          <w:noProof/>
        </w:rPr>
        <w:fldChar w:fldCharType="separate"/>
      </w:r>
      <w:ins w:id="292" w:author="Martikainen Tuomas" w:date="2017-03-21T17:10:00Z">
        <w:r>
          <w:rPr>
            <w:noProof/>
          </w:rPr>
          <w:t>19</w:t>
        </w:r>
        <w:r>
          <w:rPr>
            <w:noProof/>
          </w:rPr>
          <w:fldChar w:fldCharType="end"/>
        </w:r>
      </w:ins>
    </w:p>
    <w:p w:rsidR="004B63B4" w:rsidRPr="004B63B4" w:rsidRDefault="004B63B4">
      <w:pPr>
        <w:pStyle w:val="TOC3"/>
        <w:tabs>
          <w:tab w:val="left" w:pos="1843"/>
          <w:tab w:val="right" w:leader="dot" w:pos="10195"/>
        </w:tabs>
        <w:rPr>
          <w:ins w:id="293" w:author="Martikainen Tuomas" w:date="2017-03-21T17:10:00Z"/>
          <w:rFonts w:eastAsiaTheme="minorEastAsia"/>
          <w:noProof/>
          <w:sz w:val="22"/>
          <w:lang w:val="en-US" w:eastAsia="fi-FI"/>
        </w:rPr>
      </w:pPr>
      <w:ins w:id="294" w:author="Martikainen Tuomas" w:date="2017-03-21T17:10:00Z">
        <w:r w:rsidRPr="00E17A59">
          <w:rPr>
            <w:noProof/>
          </w:rPr>
          <w:t>4.16.4.</w:t>
        </w:r>
        <w:r w:rsidRPr="004B63B4">
          <w:rPr>
            <w:rFonts w:eastAsiaTheme="minorEastAsia"/>
            <w:noProof/>
            <w:sz w:val="22"/>
            <w:lang w:val="en-US" w:eastAsia="fi-FI"/>
          </w:rPr>
          <w:tab/>
        </w:r>
        <w:r>
          <w:rPr>
            <w:noProof/>
          </w:rPr>
          <w:t>User requirements</w:t>
        </w:r>
        <w:r>
          <w:rPr>
            <w:noProof/>
          </w:rPr>
          <w:tab/>
        </w:r>
        <w:r>
          <w:rPr>
            <w:noProof/>
          </w:rPr>
          <w:fldChar w:fldCharType="begin"/>
        </w:r>
        <w:r>
          <w:rPr>
            <w:noProof/>
          </w:rPr>
          <w:instrText xml:space="preserve"> PAGEREF _Toc477879690 \h </w:instrText>
        </w:r>
      </w:ins>
      <w:r>
        <w:rPr>
          <w:noProof/>
        </w:rPr>
      </w:r>
      <w:r>
        <w:rPr>
          <w:noProof/>
        </w:rPr>
        <w:fldChar w:fldCharType="separate"/>
      </w:r>
      <w:ins w:id="295" w:author="Martikainen Tuomas" w:date="2017-03-21T17:10:00Z">
        <w:r>
          <w:rPr>
            <w:noProof/>
          </w:rPr>
          <w:t>19</w:t>
        </w:r>
        <w:r>
          <w:rPr>
            <w:noProof/>
          </w:rPr>
          <w:fldChar w:fldCharType="end"/>
        </w:r>
      </w:ins>
    </w:p>
    <w:p w:rsidR="004B63B4" w:rsidRPr="004B63B4" w:rsidRDefault="004B63B4">
      <w:pPr>
        <w:pStyle w:val="TOC2"/>
        <w:rPr>
          <w:ins w:id="296" w:author="Martikainen Tuomas" w:date="2017-03-21T17:10:00Z"/>
          <w:rFonts w:eastAsiaTheme="minorEastAsia"/>
          <w:color w:val="auto"/>
          <w:lang w:val="en-US" w:eastAsia="fi-FI"/>
        </w:rPr>
      </w:pPr>
      <w:ins w:id="297" w:author="Martikainen Tuomas" w:date="2017-03-21T17:10:00Z">
        <w:r w:rsidRPr="00E17A59">
          <w:t>4.17.</w:t>
        </w:r>
        <w:r w:rsidRPr="004B63B4">
          <w:rPr>
            <w:rFonts w:eastAsiaTheme="minorEastAsia"/>
            <w:color w:val="auto"/>
            <w:lang w:val="en-US" w:eastAsia="fi-FI"/>
          </w:rPr>
          <w:tab/>
        </w:r>
        <w:r>
          <w:t xml:space="preserve">MSP17 Aids to Navigation services (AtoN) </w:t>
        </w:r>
        <w:r w:rsidRPr="00E17A59">
          <w:rPr>
            <w:highlight w:val="yellow"/>
          </w:rPr>
          <w:t>[IALA](arm)</w:t>
        </w:r>
        <w:r>
          <w:tab/>
        </w:r>
        <w:r>
          <w:fldChar w:fldCharType="begin"/>
        </w:r>
        <w:r>
          <w:instrText xml:space="preserve"> PAGEREF _Toc477879691 \h </w:instrText>
        </w:r>
      </w:ins>
      <w:r>
        <w:fldChar w:fldCharType="separate"/>
      </w:r>
      <w:ins w:id="298" w:author="Martikainen Tuomas" w:date="2017-03-21T17:10:00Z">
        <w:r>
          <w:t>19</w:t>
        </w:r>
        <w:r>
          <w:fldChar w:fldCharType="end"/>
        </w:r>
      </w:ins>
    </w:p>
    <w:p w:rsidR="004B63B4" w:rsidRPr="00C53A16" w:rsidRDefault="004B63B4">
      <w:pPr>
        <w:pStyle w:val="TOC2"/>
        <w:rPr>
          <w:ins w:id="299" w:author="Martikainen Tuomas" w:date="2017-03-21T17:10:00Z"/>
          <w:rFonts w:eastAsiaTheme="minorEastAsia"/>
          <w:color w:val="auto"/>
          <w:lang w:val="fr-FR" w:eastAsia="fi-FI"/>
        </w:rPr>
      </w:pPr>
      <w:ins w:id="300" w:author="Martikainen Tuomas" w:date="2017-03-21T17:10:00Z">
        <w:r w:rsidRPr="00C53A16">
          <w:rPr>
            <w:lang w:val="fr-FR"/>
          </w:rPr>
          <w:t>4.18.</w:t>
        </w:r>
        <w:r w:rsidRPr="00C53A16">
          <w:rPr>
            <w:rFonts w:eastAsiaTheme="minorEastAsia"/>
            <w:color w:val="auto"/>
            <w:lang w:val="fr-FR" w:eastAsia="fi-FI"/>
          </w:rPr>
          <w:tab/>
        </w:r>
        <w:r w:rsidRPr="00C53A16">
          <w:rPr>
            <w:lang w:val="fr-FR"/>
          </w:rPr>
          <w:t xml:space="preserve">MSP18 Communication services </w:t>
        </w:r>
        <w:r w:rsidRPr="00C53A16">
          <w:rPr>
            <w:highlight w:val="yellow"/>
            <w:lang w:val="fr-FR"/>
          </w:rPr>
          <w:t>[IALA]</w:t>
        </w:r>
        <w:r w:rsidRPr="00C53A16">
          <w:rPr>
            <w:lang w:val="fr-FR"/>
          </w:rPr>
          <w:tab/>
        </w:r>
        <w:r>
          <w:fldChar w:fldCharType="begin"/>
        </w:r>
        <w:r w:rsidRPr="00C53A16">
          <w:rPr>
            <w:lang w:val="fr-FR"/>
          </w:rPr>
          <w:instrText xml:space="preserve"> PAGEREF _Toc477879692 \h </w:instrText>
        </w:r>
      </w:ins>
      <w:r>
        <w:fldChar w:fldCharType="separate"/>
      </w:r>
      <w:ins w:id="301" w:author="Martikainen Tuomas" w:date="2017-03-21T17:10:00Z">
        <w:r w:rsidRPr="00C53A16">
          <w:rPr>
            <w:lang w:val="fr-FR"/>
          </w:rPr>
          <w:t>19</w:t>
        </w:r>
        <w:r>
          <w:fldChar w:fldCharType="end"/>
        </w:r>
      </w:ins>
    </w:p>
    <w:p w:rsidR="004B63B4" w:rsidRPr="00C53A16" w:rsidRDefault="004B63B4">
      <w:pPr>
        <w:pStyle w:val="TOC2"/>
        <w:rPr>
          <w:ins w:id="302" w:author="Martikainen Tuomas" w:date="2017-03-21T17:10:00Z"/>
          <w:rFonts w:eastAsiaTheme="minorEastAsia"/>
          <w:color w:val="auto"/>
          <w:lang w:val="fr-FR" w:eastAsia="fi-FI"/>
        </w:rPr>
      </w:pPr>
      <w:ins w:id="303" w:author="Martikainen Tuomas" w:date="2017-03-21T17:10:00Z">
        <w:r w:rsidRPr="00C53A16">
          <w:rPr>
            <w:lang w:val="fr-FR"/>
          </w:rPr>
          <w:t>4.19.</w:t>
        </w:r>
        <w:r w:rsidRPr="00C53A16">
          <w:rPr>
            <w:rFonts w:eastAsiaTheme="minorEastAsia"/>
            <w:color w:val="auto"/>
            <w:lang w:val="fr-FR" w:eastAsia="fi-FI"/>
          </w:rPr>
          <w:tab/>
        </w:r>
        <w:r w:rsidRPr="00C53A16">
          <w:rPr>
            <w:lang w:val="fr-FR"/>
          </w:rPr>
          <w:t xml:space="preserve">MSP19 PNT and augmentation services </w:t>
        </w:r>
        <w:r w:rsidRPr="00C53A16">
          <w:rPr>
            <w:highlight w:val="yellow"/>
            <w:lang w:val="fr-FR"/>
          </w:rPr>
          <w:t>[UK GLA]</w:t>
        </w:r>
        <w:r w:rsidRPr="00C53A16">
          <w:rPr>
            <w:lang w:val="fr-FR"/>
          </w:rPr>
          <w:tab/>
        </w:r>
        <w:r>
          <w:fldChar w:fldCharType="begin"/>
        </w:r>
        <w:r w:rsidRPr="00C53A16">
          <w:rPr>
            <w:lang w:val="fr-FR"/>
          </w:rPr>
          <w:instrText xml:space="preserve"> PAGEREF _Toc477879693 \h </w:instrText>
        </w:r>
      </w:ins>
      <w:r>
        <w:fldChar w:fldCharType="separate"/>
      </w:r>
      <w:ins w:id="304" w:author="Martikainen Tuomas" w:date="2017-03-21T17:10:00Z">
        <w:r w:rsidRPr="00C53A16">
          <w:rPr>
            <w:lang w:val="fr-FR"/>
          </w:rPr>
          <w:t>19</w:t>
        </w:r>
        <w:r>
          <w:fldChar w:fldCharType="end"/>
        </w:r>
      </w:ins>
    </w:p>
    <w:p w:rsidR="004B63B4" w:rsidRPr="004B63B4" w:rsidRDefault="004B63B4">
      <w:pPr>
        <w:pStyle w:val="TOC2"/>
        <w:rPr>
          <w:ins w:id="305" w:author="Martikainen Tuomas" w:date="2017-03-21T17:10:00Z"/>
          <w:rFonts w:eastAsiaTheme="minorEastAsia"/>
          <w:color w:val="auto"/>
          <w:lang w:val="en-US" w:eastAsia="fi-FI"/>
        </w:rPr>
      </w:pPr>
      <w:ins w:id="306" w:author="Martikainen Tuomas" w:date="2017-03-21T17:10:00Z">
        <w:r w:rsidRPr="00E17A59">
          <w:t>4.20.</w:t>
        </w:r>
        <w:r w:rsidRPr="004B63B4">
          <w:rPr>
            <w:rFonts w:eastAsiaTheme="minorEastAsia"/>
            <w:color w:val="auto"/>
            <w:lang w:val="en-US" w:eastAsia="fi-FI"/>
          </w:rPr>
          <w:tab/>
        </w:r>
        <w:r>
          <w:t xml:space="preserve">[MSP20 Anti-piracy information] </w:t>
        </w:r>
        <w:r w:rsidRPr="00E17A59">
          <w:rPr>
            <w:highlight w:val="yellow"/>
          </w:rPr>
          <w:t>[IMB]</w:t>
        </w:r>
        <w:r>
          <w:tab/>
        </w:r>
        <w:r>
          <w:fldChar w:fldCharType="begin"/>
        </w:r>
        <w:r>
          <w:instrText xml:space="preserve"> PAGEREF _Toc477879694 \h </w:instrText>
        </w:r>
      </w:ins>
      <w:r>
        <w:fldChar w:fldCharType="separate"/>
      </w:r>
      <w:ins w:id="307" w:author="Martikainen Tuomas" w:date="2017-03-21T17:10:00Z">
        <w:r>
          <w:t>19</w:t>
        </w:r>
        <w:r>
          <w:fldChar w:fldCharType="end"/>
        </w:r>
      </w:ins>
    </w:p>
    <w:p w:rsidR="004B63B4" w:rsidRPr="004B63B4" w:rsidRDefault="004B63B4">
      <w:pPr>
        <w:pStyle w:val="TOC1"/>
        <w:rPr>
          <w:ins w:id="308" w:author="Martikainen Tuomas" w:date="2017-03-21T17:10:00Z"/>
          <w:rFonts w:eastAsiaTheme="minorEastAsia"/>
          <w:b w:val="0"/>
          <w:color w:val="auto"/>
          <w:lang w:val="en-US" w:eastAsia="fi-FI"/>
        </w:rPr>
      </w:pPr>
      <w:ins w:id="309" w:author="Martikainen Tuomas" w:date="2017-03-21T17:10:00Z">
        <w:r w:rsidRPr="00E17A59">
          <w:t>5.</w:t>
        </w:r>
        <w:r w:rsidRPr="004B63B4">
          <w:rPr>
            <w:rFonts w:eastAsiaTheme="minorEastAsia"/>
            <w:b w:val="0"/>
            <w:color w:val="auto"/>
            <w:lang w:val="en-US" w:eastAsia="fi-FI"/>
          </w:rPr>
          <w:tab/>
        </w:r>
        <w:r>
          <w:t>ASSESSMENT OF SUITABLE SERVICES</w:t>
        </w:r>
        <w:r>
          <w:tab/>
        </w:r>
        <w:r>
          <w:fldChar w:fldCharType="begin"/>
        </w:r>
        <w:r>
          <w:instrText xml:space="preserve"> PAGEREF _Toc477879695 \h </w:instrText>
        </w:r>
      </w:ins>
      <w:r>
        <w:fldChar w:fldCharType="separate"/>
      </w:r>
      <w:ins w:id="310" w:author="Martikainen Tuomas" w:date="2017-03-21T17:10:00Z">
        <w:r>
          <w:t>19</w:t>
        </w:r>
        <w:r>
          <w:fldChar w:fldCharType="end"/>
        </w:r>
      </w:ins>
    </w:p>
    <w:p w:rsidR="004B63B4" w:rsidRPr="004B63B4" w:rsidRDefault="004B63B4">
      <w:pPr>
        <w:pStyle w:val="TOC2"/>
        <w:rPr>
          <w:ins w:id="311" w:author="Martikainen Tuomas" w:date="2017-03-21T17:10:00Z"/>
          <w:rFonts w:eastAsiaTheme="minorEastAsia"/>
          <w:color w:val="auto"/>
          <w:lang w:val="en-US" w:eastAsia="fi-FI"/>
        </w:rPr>
      </w:pPr>
      <w:ins w:id="312" w:author="Martikainen Tuomas" w:date="2017-03-21T17:10:00Z">
        <w:r w:rsidRPr="00E17A59">
          <w:t>5.1.</w:t>
        </w:r>
        <w:r w:rsidRPr="004B63B4">
          <w:rPr>
            <w:rFonts w:eastAsiaTheme="minorEastAsia"/>
            <w:color w:val="auto"/>
            <w:lang w:val="en-US" w:eastAsia="fi-FI"/>
          </w:rPr>
          <w:tab/>
        </w:r>
        <w:r>
          <w:t>Services</w:t>
        </w:r>
        <w:r>
          <w:tab/>
        </w:r>
        <w:r>
          <w:fldChar w:fldCharType="begin"/>
        </w:r>
        <w:r>
          <w:instrText xml:space="preserve"> PAGEREF _Toc477879696 \h </w:instrText>
        </w:r>
      </w:ins>
      <w:r>
        <w:fldChar w:fldCharType="separate"/>
      </w:r>
      <w:ins w:id="313" w:author="Martikainen Tuomas" w:date="2017-03-21T17:10:00Z">
        <w:r>
          <w:t>19</w:t>
        </w:r>
        <w:r>
          <w:fldChar w:fldCharType="end"/>
        </w:r>
      </w:ins>
    </w:p>
    <w:p w:rsidR="004B63B4" w:rsidRPr="004B63B4" w:rsidRDefault="004B63B4">
      <w:pPr>
        <w:pStyle w:val="TOC1"/>
        <w:rPr>
          <w:ins w:id="314" w:author="Martikainen Tuomas" w:date="2017-03-21T17:10:00Z"/>
          <w:rFonts w:eastAsiaTheme="minorEastAsia"/>
          <w:b w:val="0"/>
          <w:color w:val="auto"/>
          <w:lang w:val="en-US" w:eastAsia="fi-FI"/>
        </w:rPr>
      </w:pPr>
      <w:ins w:id="315" w:author="Martikainen Tuomas" w:date="2017-03-21T17:10:00Z">
        <w:r w:rsidRPr="00E17A59">
          <w:t>6.</w:t>
        </w:r>
        <w:r w:rsidRPr="004B63B4">
          <w:rPr>
            <w:rFonts w:eastAsiaTheme="minorEastAsia"/>
            <w:b w:val="0"/>
            <w:color w:val="auto"/>
            <w:lang w:val="en-US" w:eastAsia="fi-FI"/>
          </w:rPr>
          <w:tab/>
        </w:r>
        <w:r>
          <w:t>RELEVANT ASSOCIATED IMO GUIDELINES</w:t>
        </w:r>
        <w:r>
          <w:tab/>
        </w:r>
        <w:r>
          <w:fldChar w:fldCharType="begin"/>
        </w:r>
        <w:r>
          <w:instrText xml:space="preserve"> PAGEREF _Toc477879697 \h </w:instrText>
        </w:r>
      </w:ins>
      <w:r>
        <w:fldChar w:fldCharType="separate"/>
      </w:r>
      <w:ins w:id="316" w:author="Martikainen Tuomas" w:date="2017-03-21T17:10:00Z">
        <w:r>
          <w:t>19</w:t>
        </w:r>
        <w:r>
          <w:fldChar w:fldCharType="end"/>
        </w:r>
      </w:ins>
    </w:p>
    <w:p w:rsidR="004B63B4" w:rsidRPr="004B63B4" w:rsidRDefault="004B63B4">
      <w:pPr>
        <w:pStyle w:val="TOC2"/>
        <w:rPr>
          <w:ins w:id="317" w:author="Martikainen Tuomas" w:date="2017-03-21T17:10:00Z"/>
          <w:rFonts w:eastAsiaTheme="minorEastAsia"/>
          <w:color w:val="auto"/>
          <w:lang w:val="en-US" w:eastAsia="fi-FI"/>
        </w:rPr>
      </w:pPr>
      <w:ins w:id="318" w:author="Martikainen Tuomas" w:date="2017-03-21T17:10:00Z">
        <w:r w:rsidRPr="00E17A59">
          <w:t>6.1.</w:t>
        </w:r>
        <w:r w:rsidRPr="004B63B4">
          <w:rPr>
            <w:rFonts w:eastAsiaTheme="minorEastAsia"/>
            <w:color w:val="auto"/>
            <w:lang w:val="en-US" w:eastAsia="fi-FI"/>
          </w:rPr>
          <w:tab/>
        </w:r>
        <w:r>
          <w:t>Guidelines on SQA and HCD</w:t>
        </w:r>
        <w:r>
          <w:tab/>
        </w:r>
        <w:r>
          <w:fldChar w:fldCharType="begin"/>
        </w:r>
        <w:r>
          <w:instrText xml:space="preserve"> PAGEREF _Toc477879698 \h </w:instrText>
        </w:r>
      </w:ins>
      <w:r>
        <w:fldChar w:fldCharType="separate"/>
      </w:r>
      <w:ins w:id="319" w:author="Martikainen Tuomas" w:date="2017-03-21T17:10:00Z">
        <w:r>
          <w:t>19</w:t>
        </w:r>
        <w:r>
          <w:fldChar w:fldCharType="end"/>
        </w:r>
      </w:ins>
    </w:p>
    <w:p w:rsidR="004B63B4" w:rsidRPr="004B63B4" w:rsidRDefault="004B63B4">
      <w:pPr>
        <w:pStyle w:val="TOC2"/>
        <w:rPr>
          <w:ins w:id="320" w:author="Martikainen Tuomas" w:date="2017-03-21T17:10:00Z"/>
          <w:rFonts w:eastAsiaTheme="minorEastAsia"/>
          <w:color w:val="auto"/>
          <w:lang w:val="en-US" w:eastAsia="fi-FI"/>
        </w:rPr>
      </w:pPr>
      <w:ins w:id="321" w:author="Martikainen Tuomas" w:date="2017-03-21T17:10:00Z">
        <w:r w:rsidRPr="00E17A59">
          <w:t>6.2.</w:t>
        </w:r>
        <w:r w:rsidRPr="004B63B4">
          <w:rPr>
            <w:rFonts w:eastAsiaTheme="minorEastAsia"/>
            <w:color w:val="auto"/>
            <w:lang w:val="en-US" w:eastAsia="fi-FI"/>
          </w:rPr>
          <w:tab/>
        </w:r>
        <w:r>
          <w:t>Guidelines on Display of navigation information from communications</w:t>
        </w:r>
        <w:r>
          <w:tab/>
        </w:r>
        <w:r>
          <w:fldChar w:fldCharType="begin"/>
        </w:r>
        <w:r>
          <w:instrText xml:space="preserve"> PAGEREF _Toc477879699 \h </w:instrText>
        </w:r>
      </w:ins>
      <w:r>
        <w:fldChar w:fldCharType="separate"/>
      </w:r>
      <w:ins w:id="322" w:author="Martikainen Tuomas" w:date="2017-03-21T17:10:00Z">
        <w:r>
          <w:t>19</w:t>
        </w:r>
        <w:r>
          <w:fldChar w:fldCharType="end"/>
        </w:r>
      </w:ins>
    </w:p>
    <w:p w:rsidR="004B63B4" w:rsidRPr="004B63B4" w:rsidRDefault="004B63B4">
      <w:pPr>
        <w:pStyle w:val="TOC2"/>
        <w:rPr>
          <w:ins w:id="323" w:author="Martikainen Tuomas" w:date="2017-03-21T17:10:00Z"/>
          <w:rFonts w:eastAsiaTheme="minorEastAsia"/>
          <w:color w:val="auto"/>
          <w:lang w:val="en-US" w:eastAsia="fi-FI"/>
        </w:rPr>
      </w:pPr>
      <w:ins w:id="324" w:author="Martikainen Tuomas" w:date="2017-03-21T17:10:00Z">
        <w:r w:rsidRPr="00E17A59">
          <w:t>6.3.</w:t>
        </w:r>
        <w:r w:rsidRPr="004B63B4">
          <w:rPr>
            <w:rFonts w:eastAsiaTheme="minorEastAsia"/>
            <w:color w:val="auto"/>
            <w:lang w:val="en-US" w:eastAsia="fi-FI"/>
          </w:rPr>
          <w:tab/>
        </w:r>
        <w:r>
          <w:t>Guidelines on test beds reporting</w:t>
        </w:r>
        <w:r>
          <w:tab/>
        </w:r>
        <w:r>
          <w:fldChar w:fldCharType="begin"/>
        </w:r>
        <w:r>
          <w:instrText xml:space="preserve"> PAGEREF _Toc477879700 \h </w:instrText>
        </w:r>
      </w:ins>
      <w:r>
        <w:fldChar w:fldCharType="separate"/>
      </w:r>
      <w:ins w:id="325" w:author="Martikainen Tuomas" w:date="2017-03-21T17:10:00Z">
        <w:r>
          <w:t>20</w:t>
        </w:r>
        <w:r>
          <w:fldChar w:fldCharType="end"/>
        </w:r>
      </w:ins>
    </w:p>
    <w:p w:rsidR="004B63B4" w:rsidRPr="004B63B4" w:rsidRDefault="004B63B4">
      <w:pPr>
        <w:pStyle w:val="TOC1"/>
        <w:rPr>
          <w:ins w:id="326" w:author="Martikainen Tuomas" w:date="2017-03-21T17:10:00Z"/>
          <w:rFonts w:eastAsiaTheme="minorEastAsia"/>
          <w:b w:val="0"/>
          <w:color w:val="auto"/>
          <w:lang w:val="en-US" w:eastAsia="fi-FI"/>
        </w:rPr>
      </w:pPr>
      <w:ins w:id="327" w:author="Martikainen Tuomas" w:date="2017-03-21T17:10:00Z">
        <w:r w:rsidRPr="00E17A59">
          <w:t>7.</w:t>
        </w:r>
        <w:r w:rsidRPr="004B63B4">
          <w:rPr>
            <w:rFonts w:eastAsiaTheme="minorEastAsia"/>
            <w:b w:val="0"/>
            <w:color w:val="auto"/>
            <w:lang w:val="en-US" w:eastAsia="fi-FI"/>
          </w:rPr>
          <w:tab/>
        </w:r>
        <w:r>
          <w:t>LIST OF PUBLICATIONS THAT CAN BE DIGITAL</w:t>
        </w:r>
        <w:r>
          <w:tab/>
        </w:r>
        <w:r>
          <w:fldChar w:fldCharType="begin"/>
        </w:r>
        <w:r>
          <w:instrText xml:space="preserve"> PAGEREF _Toc477879701 \h </w:instrText>
        </w:r>
      </w:ins>
      <w:r>
        <w:fldChar w:fldCharType="separate"/>
      </w:r>
      <w:ins w:id="328" w:author="Martikainen Tuomas" w:date="2017-03-21T17:10:00Z">
        <w:r>
          <w:t>20</w:t>
        </w:r>
        <w:r>
          <w:fldChar w:fldCharType="end"/>
        </w:r>
      </w:ins>
    </w:p>
    <w:p w:rsidR="004B63B4" w:rsidRPr="004B63B4" w:rsidRDefault="004B63B4">
      <w:pPr>
        <w:pStyle w:val="TOC1"/>
        <w:rPr>
          <w:ins w:id="329" w:author="Martikainen Tuomas" w:date="2017-03-21T17:10:00Z"/>
          <w:rFonts w:eastAsiaTheme="minorEastAsia"/>
          <w:b w:val="0"/>
          <w:color w:val="auto"/>
          <w:lang w:val="en-US" w:eastAsia="fi-FI"/>
        </w:rPr>
      </w:pPr>
      <w:ins w:id="330" w:author="Martikainen Tuomas" w:date="2017-03-21T17:10:00Z">
        <w:r w:rsidRPr="00E17A59">
          <w:t>8.</w:t>
        </w:r>
        <w:r w:rsidRPr="004B63B4">
          <w:rPr>
            <w:rFonts w:eastAsiaTheme="minorEastAsia"/>
            <w:b w:val="0"/>
            <w:color w:val="auto"/>
            <w:lang w:val="en-US" w:eastAsia="fi-FI"/>
          </w:rPr>
          <w:tab/>
        </w:r>
        <w:r>
          <w:t>ACRONYMS To be checked</w:t>
        </w:r>
        <w:r>
          <w:tab/>
        </w:r>
        <w:r>
          <w:fldChar w:fldCharType="begin"/>
        </w:r>
        <w:r>
          <w:instrText xml:space="preserve"> PAGEREF _Toc477879702 \h </w:instrText>
        </w:r>
      </w:ins>
      <w:r>
        <w:fldChar w:fldCharType="separate"/>
      </w:r>
      <w:ins w:id="331" w:author="Martikainen Tuomas" w:date="2017-03-21T17:10:00Z">
        <w:r>
          <w:t>20</w:t>
        </w:r>
        <w:r>
          <w:fldChar w:fldCharType="end"/>
        </w:r>
      </w:ins>
    </w:p>
    <w:p w:rsidR="00D40810" w:rsidRPr="00883971" w:rsidDel="004B63B4" w:rsidRDefault="00D40810">
      <w:pPr>
        <w:pStyle w:val="TOC1"/>
        <w:rPr>
          <w:del w:id="332" w:author="Martikainen Tuomas" w:date="2017-03-21T17:10:00Z"/>
          <w:rFonts w:eastAsiaTheme="minorEastAsia"/>
          <w:b w:val="0"/>
          <w:color w:val="auto"/>
          <w:sz w:val="24"/>
          <w:szCs w:val="24"/>
        </w:rPr>
      </w:pPr>
      <w:del w:id="333" w:author="Martikainen Tuomas" w:date="2017-03-21T17:10:00Z">
        <w:r w:rsidRPr="00883971" w:rsidDel="004B63B4">
          <w:delText>1.</w:delText>
        </w:r>
        <w:r w:rsidRPr="00883971" w:rsidDel="004B63B4">
          <w:rPr>
            <w:rFonts w:eastAsiaTheme="minorEastAsia"/>
            <w:b w:val="0"/>
            <w:color w:val="auto"/>
            <w:sz w:val="24"/>
            <w:szCs w:val="24"/>
          </w:rPr>
          <w:tab/>
        </w:r>
        <w:r w:rsidRPr="00883971" w:rsidDel="004B63B4">
          <w:delText>INTRODUCTION</w:delText>
        </w:r>
        <w:r w:rsidRPr="00883971" w:rsidDel="004B63B4">
          <w:tab/>
          <w:delText>6</w:delText>
        </w:r>
      </w:del>
    </w:p>
    <w:p w:rsidR="00D40810" w:rsidRPr="00883971" w:rsidDel="004B63B4" w:rsidRDefault="00D40810">
      <w:pPr>
        <w:pStyle w:val="TOC2"/>
        <w:rPr>
          <w:del w:id="334" w:author="Martikainen Tuomas" w:date="2017-03-21T17:10:00Z"/>
          <w:rFonts w:eastAsiaTheme="minorEastAsia"/>
          <w:color w:val="auto"/>
          <w:sz w:val="24"/>
          <w:szCs w:val="24"/>
        </w:rPr>
      </w:pPr>
      <w:del w:id="335" w:author="Martikainen Tuomas" w:date="2017-03-21T17:10:00Z">
        <w:r w:rsidRPr="00883971" w:rsidDel="004B63B4">
          <w:delText>1.1.</w:delText>
        </w:r>
        <w:r w:rsidRPr="00883971" w:rsidDel="004B63B4">
          <w:rPr>
            <w:rFonts w:eastAsiaTheme="minorEastAsia"/>
            <w:color w:val="auto"/>
            <w:sz w:val="24"/>
            <w:szCs w:val="24"/>
          </w:rPr>
          <w:tab/>
        </w:r>
        <w:r w:rsidRPr="00883971" w:rsidDel="004B63B4">
          <w:delText>General Description</w:delText>
        </w:r>
        <w:r w:rsidRPr="00883971" w:rsidDel="004B63B4">
          <w:tab/>
          <w:delText>6</w:delText>
        </w:r>
      </w:del>
    </w:p>
    <w:p w:rsidR="00D40810" w:rsidRPr="00883971" w:rsidDel="004B63B4" w:rsidRDefault="00D40810">
      <w:pPr>
        <w:pStyle w:val="TOC2"/>
        <w:rPr>
          <w:del w:id="336" w:author="Martikainen Tuomas" w:date="2017-03-21T17:10:00Z"/>
          <w:rFonts w:eastAsiaTheme="minorEastAsia"/>
          <w:color w:val="auto"/>
          <w:sz w:val="24"/>
          <w:szCs w:val="24"/>
        </w:rPr>
      </w:pPr>
      <w:del w:id="337" w:author="Martikainen Tuomas" w:date="2017-03-21T17:10:00Z">
        <w:r w:rsidRPr="00883971" w:rsidDel="004B63B4">
          <w:delText>1.2.</w:delText>
        </w:r>
        <w:r w:rsidRPr="00883971" w:rsidDel="004B63B4">
          <w:rPr>
            <w:rFonts w:eastAsiaTheme="minorEastAsia"/>
            <w:color w:val="auto"/>
            <w:sz w:val="24"/>
            <w:szCs w:val="24"/>
          </w:rPr>
          <w:tab/>
        </w:r>
        <w:r w:rsidRPr="00883971" w:rsidDel="004B63B4">
          <w:delText>Background</w:delText>
        </w:r>
        <w:r w:rsidRPr="00883971" w:rsidDel="004B63B4">
          <w:tab/>
          <w:delText>6</w:delText>
        </w:r>
      </w:del>
    </w:p>
    <w:p w:rsidR="00D40810" w:rsidRPr="00883971" w:rsidDel="004B63B4" w:rsidRDefault="00D40810">
      <w:pPr>
        <w:pStyle w:val="TOC2"/>
        <w:rPr>
          <w:del w:id="338" w:author="Martikainen Tuomas" w:date="2017-03-21T17:10:00Z"/>
          <w:rFonts w:eastAsiaTheme="minorEastAsia"/>
          <w:color w:val="auto"/>
          <w:sz w:val="24"/>
          <w:szCs w:val="24"/>
        </w:rPr>
      </w:pPr>
      <w:del w:id="339" w:author="Martikainen Tuomas" w:date="2017-03-21T17:10:00Z">
        <w:r w:rsidRPr="00883971" w:rsidDel="004B63B4">
          <w:delText>1.3.</w:delText>
        </w:r>
        <w:r w:rsidRPr="00883971" w:rsidDel="004B63B4">
          <w:rPr>
            <w:rFonts w:eastAsiaTheme="minorEastAsia"/>
            <w:color w:val="auto"/>
            <w:sz w:val="24"/>
            <w:szCs w:val="24"/>
          </w:rPr>
          <w:tab/>
        </w:r>
        <w:r w:rsidRPr="00883971" w:rsidDel="004B63B4">
          <w:delText>Scalability</w:delText>
        </w:r>
        <w:r w:rsidRPr="00883971" w:rsidDel="004B63B4">
          <w:tab/>
          <w:delText>6</w:delText>
        </w:r>
      </w:del>
    </w:p>
    <w:p w:rsidR="00D40810" w:rsidRPr="00883971" w:rsidDel="004B63B4" w:rsidRDefault="00D40810">
      <w:pPr>
        <w:pStyle w:val="TOC2"/>
        <w:rPr>
          <w:del w:id="340" w:author="Martikainen Tuomas" w:date="2017-03-21T17:10:00Z"/>
          <w:rFonts w:eastAsiaTheme="minorEastAsia"/>
          <w:color w:val="auto"/>
          <w:sz w:val="24"/>
          <w:szCs w:val="24"/>
        </w:rPr>
      </w:pPr>
      <w:del w:id="341" w:author="Martikainen Tuomas" w:date="2017-03-21T17:10:00Z">
        <w:r w:rsidRPr="00883971" w:rsidDel="004B63B4">
          <w:delText>1.4.</w:delText>
        </w:r>
        <w:r w:rsidRPr="00883971" w:rsidDel="004B63B4">
          <w:rPr>
            <w:rFonts w:eastAsiaTheme="minorEastAsia"/>
            <w:color w:val="auto"/>
            <w:sz w:val="24"/>
            <w:szCs w:val="24"/>
          </w:rPr>
          <w:tab/>
        </w:r>
        <w:r w:rsidRPr="00883971" w:rsidDel="004B63B4">
          <w:delText>Scope</w:delText>
        </w:r>
        <w:r w:rsidRPr="00883971" w:rsidDel="004B63B4">
          <w:tab/>
          <w:delText>6</w:delText>
        </w:r>
      </w:del>
    </w:p>
    <w:p w:rsidR="00D40810" w:rsidRPr="00883971" w:rsidDel="004B63B4" w:rsidRDefault="00D40810">
      <w:pPr>
        <w:pStyle w:val="TOC2"/>
        <w:rPr>
          <w:del w:id="342" w:author="Martikainen Tuomas" w:date="2017-03-21T17:10:00Z"/>
          <w:rFonts w:eastAsiaTheme="minorEastAsia"/>
          <w:color w:val="auto"/>
          <w:sz w:val="24"/>
          <w:szCs w:val="24"/>
        </w:rPr>
      </w:pPr>
      <w:del w:id="343" w:author="Martikainen Tuomas" w:date="2017-03-21T17:10:00Z">
        <w:r w:rsidRPr="00883971" w:rsidDel="004B63B4">
          <w:delText>1.5.</w:delText>
        </w:r>
        <w:r w:rsidRPr="00883971" w:rsidDel="004B63B4">
          <w:rPr>
            <w:rFonts w:eastAsiaTheme="minorEastAsia"/>
            <w:color w:val="auto"/>
            <w:sz w:val="24"/>
            <w:szCs w:val="24"/>
          </w:rPr>
          <w:tab/>
        </w:r>
        <w:r w:rsidRPr="00883971" w:rsidDel="004B63B4">
          <w:delText>Use</w:delText>
        </w:r>
        <w:r w:rsidRPr="00883971" w:rsidDel="004B63B4">
          <w:tab/>
          <w:delText>6</w:delText>
        </w:r>
      </w:del>
    </w:p>
    <w:p w:rsidR="00D40810" w:rsidRPr="00883971" w:rsidDel="004B63B4" w:rsidRDefault="00D40810">
      <w:pPr>
        <w:pStyle w:val="TOC1"/>
        <w:rPr>
          <w:del w:id="344" w:author="Martikainen Tuomas" w:date="2017-03-21T17:10:00Z"/>
          <w:rFonts w:eastAsiaTheme="minorEastAsia"/>
          <w:b w:val="0"/>
          <w:color w:val="auto"/>
          <w:sz w:val="24"/>
          <w:szCs w:val="24"/>
        </w:rPr>
      </w:pPr>
      <w:del w:id="345" w:author="Martikainen Tuomas" w:date="2017-03-21T17:10:00Z">
        <w:r w:rsidRPr="00883971" w:rsidDel="004B63B4">
          <w:delText>2.</w:delText>
        </w:r>
        <w:r w:rsidRPr="00883971" w:rsidDel="004B63B4">
          <w:rPr>
            <w:rFonts w:eastAsiaTheme="minorEastAsia"/>
            <w:b w:val="0"/>
            <w:color w:val="auto"/>
            <w:sz w:val="24"/>
            <w:szCs w:val="24"/>
          </w:rPr>
          <w:tab/>
        </w:r>
        <w:r w:rsidRPr="00883971" w:rsidDel="004B63B4">
          <w:delText>SERVICE PROVIDERS &amp; STAKEHOLDERS</w:delText>
        </w:r>
        <w:r w:rsidRPr="00883971" w:rsidDel="004B63B4">
          <w:tab/>
          <w:delText>6</w:delText>
        </w:r>
      </w:del>
    </w:p>
    <w:p w:rsidR="00D40810" w:rsidRPr="00883971" w:rsidDel="004B63B4" w:rsidRDefault="00D40810">
      <w:pPr>
        <w:pStyle w:val="TOC2"/>
        <w:rPr>
          <w:del w:id="346" w:author="Martikainen Tuomas" w:date="2017-03-21T17:10:00Z"/>
          <w:rFonts w:eastAsiaTheme="minorEastAsia"/>
          <w:color w:val="auto"/>
          <w:sz w:val="24"/>
          <w:szCs w:val="24"/>
        </w:rPr>
      </w:pPr>
      <w:del w:id="347" w:author="Martikainen Tuomas" w:date="2017-03-21T17:10:00Z">
        <w:r w:rsidRPr="00883971" w:rsidDel="004B63B4">
          <w:delText>2.1.</w:delText>
        </w:r>
        <w:r w:rsidRPr="00883971" w:rsidDel="004B63B4">
          <w:rPr>
            <w:rFonts w:eastAsiaTheme="minorEastAsia"/>
            <w:color w:val="auto"/>
            <w:sz w:val="24"/>
            <w:szCs w:val="24"/>
          </w:rPr>
          <w:tab/>
        </w:r>
        <w:r w:rsidRPr="00883971" w:rsidDel="004B63B4">
          <w:delText>Definition</w:delText>
        </w:r>
        <w:r w:rsidRPr="00883971" w:rsidDel="004B63B4">
          <w:tab/>
          <w:delText>6</w:delText>
        </w:r>
      </w:del>
    </w:p>
    <w:p w:rsidR="00D40810" w:rsidRPr="00883971" w:rsidDel="004B63B4" w:rsidRDefault="00D40810">
      <w:pPr>
        <w:pStyle w:val="TOC2"/>
        <w:rPr>
          <w:del w:id="348" w:author="Martikainen Tuomas" w:date="2017-03-21T17:10:00Z"/>
          <w:rFonts w:eastAsiaTheme="minorEastAsia"/>
          <w:color w:val="auto"/>
          <w:sz w:val="24"/>
          <w:szCs w:val="24"/>
        </w:rPr>
      </w:pPr>
      <w:del w:id="349" w:author="Martikainen Tuomas" w:date="2017-03-21T17:10:00Z">
        <w:r w:rsidRPr="00883971" w:rsidDel="004B63B4">
          <w:delText>2.2.</w:delText>
        </w:r>
        <w:r w:rsidRPr="00883971" w:rsidDel="004B63B4">
          <w:rPr>
            <w:rFonts w:eastAsiaTheme="minorEastAsia"/>
            <w:color w:val="auto"/>
            <w:sz w:val="24"/>
            <w:szCs w:val="24"/>
          </w:rPr>
          <w:tab/>
        </w:r>
        <w:r w:rsidRPr="00883971" w:rsidDel="004B63B4">
          <w:delText>Responsible service providers</w:delText>
        </w:r>
        <w:r w:rsidRPr="00883971" w:rsidDel="004B63B4">
          <w:tab/>
          <w:delText>6</w:delText>
        </w:r>
      </w:del>
    </w:p>
    <w:p w:rsidR="00D40810" w:rsidRPr="00883971" w:rsidDel="004B63B4" w:rsidRDefault="00D40810">
      <w:pPr>
        <w:pStyle w:val="TOC1"/>
        <w:rPr>
          <w:del w:id="350" w:author="Martikainen Tuomas" w:date="2017-03-21T17:10:00Z"/>
          <w:rFonts w:eastAsiaTheme="minorEastAsia"/>
          <w:b w:val="0"/>
          <w:color w:val="auto"/>
          <w:sz w:val="24"/>
          <w:szCs w:val="24"/>
        </w:rPr>
      </w:pPr>
      <w:del w:id="351" w:author="Martikainen Tuomas" w:date="2017-03-21T17:10:00Z">
        <w:r w:rsidRPr="00883971" w:rsidDel="004B63B4">
          <w:delText>3.</w:delText>
        </w:r>
        <w:r w:rsidRPr="00883971" w:rsidDel="004B63B4">
          <w:rPr>
            <w:rFonts w:eastAsiaTheme="minorEastAsia"/>
            <w:b w:val="0"/>
            <w:color w:val="auto"/>
            <w:sz w:val="24"/>
            <w:szCs w:val="24"/>
          </w:rPr>
          <w:tab/>
        </w:r>
        <w:r w:rsidRPr="00883971" w:rsidDel="004B63B4">
          <w:delText>Defined sea areas for information services</w:delText>
        </w:r>
        <w:r w:rsidRPr="00883971" w:rsidDel="004B63B4">
          <w:tab/>
          <w:delText>7</w:delText>
        </w:r>
      </w:del>
    </w:p>
    <w:p w:rsidR="00D40810" w:rsidRPr="00883971" w:rsidDel="004B63B4" w:rsidRDefault="00D40810">
      <w:pPr>
        <w:pStyle w:val="TOC1"/>
        <w:rPr>
          <w:del w:id="352" w:author="Martikainen Tuomas" w:date="2017-03-21T17:10:00Z"/>
          <w:rFonts w:eastAsiaTheme="minorEastAsia"/>
          <w:b w:val="0"/>
          <w:color w:val="auto"/>
          <w:sz w:val="24"/>
          <w:szCs w:val="24"/>
        </w:rPr>
      </w:pPr>
      <w:del w:id="353" w:author="Martikainen Tuomas" w:date="2017-03-21T17:10:00Z">
        <w:r w:rsidRPr="00883971" w:rsidDel="004B63B4">
          <w:delText>4.</w:delText>
        </w:r>
        <w:r w:rsidRPr="00883971" w:rsidDel="004B63B4">
          <w:rPr>
            <w:rFonts w:eastAsiaTheme="minorEastAsia"/>
            <w:b w:val="0"/>
            <w:color w:val="auto"/>
            <w:sz w:val="24"/>
            <w:szCs w:val="24"/>
          </w:rPr>
          <w:tab/>
        </w:r>
        <w:r w:rsidRPr="00883971" w:rsidDel="004B63B4">
          <w:delText>OVERVIEW (Example Heading level 1)</w:delText>
        </w:r>
        <w:r w:rsidRPr="00883971" w:rsidDel="004B63B4">
          <w:tab/>
          <w:delText>8</w:delText>
        </w:r>
      </w:del>
    </w:p>
    <w:p w:rsidR="00D40810" w:rsidRPr="00883971" w:rsidDel="004B63B4" w:rsidRDefault="00D40810">
      <w:pPr>
        <w:pStyle w:val="TOC2"/>
        <w:rPr>
          <w:del w:id="354" w:author="Martikainen Tuomas" w:date="2017-03-21T17:10:00Z"/>
          <w:rFonts w:eastAsiaTheme="minorEastAsia"/>
          <w:color w:val="auto"/>
          <w:sz w:val="24"/>
          <w:szCs w:val="24"/>
        </w:rPr>
      </w:pPr>
      <w:del w:id="355" w:author="Martikainen Tuomas" w:date="2017-03-21T17:10:00Z">
        <w:r w:rsidRPr="00883971" w:rsidDel="004B63B4">
          <w:delText>4.1.</w:delText>
        </w:r>
        <w:r w:rsidRPr="00883971" w:rsidDel="004B63B4">
          <w:rPr>
            <w:rFonts w:eastAsiaTheme="minorEastAsia"/>
            <w:color w:val="auto"/>
            <w:sz w:val="24"/>
            <w:szCs w:val="24"/>
          </w:rPr>
          <w:tab/>
        </w:r>
        <w:r w:rsidRPr="00883971" w:rsidDel="004B63B4">
          <w:delText>MS 1 VTS Information Service (IS)</w:delText>
        </w:r>
        <w:r w:rsidRPr="00883971" w:rsidDel="004B63B4">
          <w:tab/>
          <w:delText>8</w:delText>
        </w:r>
      </w:del>
    </w:p>
    <w:p w:rsidR="00D40810" w:rsidRPr="00883971" w:rsidDel="004B63B4" w:rsidRDefault="00D40810">
      <w:pPr>
        <w:pStyle w:val="TOC3"/>
        <w:tabs>
          <w:tab w:val="left" w:pos="1134"/>
          <w:tab w:val="right" w:leader="dot" w:pos="10195"/>
        </w:tabs>
        <w:rPr>
          <w:del w:id="356" w:author="Martikainen Tuomas" w:date="2017-03-21T17:10:00Z"/>
          <w:rFonts w:eastAsiaTheme="minorEastAsia"/>
          <w:noProof/>
          <w:sz w:val="24"/>
          <w:szCs w:val="24"/>
        </w:rPr>
      </w:pPr>
      <w:del w:id="357" w:author="Martikainen Tuomas" w:date="2017-03-21T17:10:00Z">
        <w:r w:rsidRPr="00883971" w:rsidDel="004B63B4">
          <w:rPr>
            <w:noProof/>
          </w:rPr>
          <w:delText>4.1.1.</w:delText>
        </w:r>
        <w:r w:rsidRPr="00883971" w:rsidDel="004B63B4">
          <w:rPr>
            <w:rFonts w:eastAsiaTheme="minorEastAsia"/>
            <w:noProof/>
            <w:sz w:val="24"/>
            <w:szCs w:val="24"/>
          </w:rPr>
          <w:tab/>
        </w:r>
        <w:r w:rsidRPr="00883971" w:rsidDel="004B63B4">
          <w:rPr>
            <w:noProof/>
          </w:rPr>
          <w:delText>Area of operation</w:delText>
        </w:r>
        <w:r w:rsidRPr="00883971" w:rsidDel="004B63B4">
          <w:rPr>
            <w:noProof/>
          </w:rPr>
          <w:tab/>
          <w:delText>8</w:delText>
        </w:r>
      </w:del>
    </w:p>
    <w:p w:rsidR="00D40810" w:rsidRPr="00883971" w:rsidDel="004B63B4" w:rsidRDefault="00D40810">
      <w:pPr>
        <w:pStyle w:val="TOC3"/>
        <w:tabs>
          <w:tab w:val="left" w:pos="1134"/>
          <w:tab w:val="right" w:leader="dot" w:pos="10195"/>
        </w:tabs>
        <w:rPr>
          <w:del w:id="358" w:author="Martikainen Tuomas" w:date="2017-03-21T17:10:00Z"/>
          <w:rFonts w:eastAsiaTheme="minorEastAsia"/>
          <w:noProof/>
          <w:sz w:val="24"/>
          <w:szCs w:val="24"/>
        </w:rPr>
      </w:pPr>
      <w:del w:id="359" w:author="Martikainen Tuomas" w:date="2017-03-21T17:10:00Z">
        <w:r w:rsidRPr="00883971" w:rsidDel="004B63B4">
          <w:rPr>
            <w:noProof/>
          </w:rPr>
          <w:lastRenderedPageBreak/>
          <w:delText>4.1.2.</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8</w:delText>
        </w:r>
      </w:del>
    </w:p>
    <w:p w:rsidR="00D40810" w:rsidRPr="00883971" w:rsidDel="004B63B4" w:rsidRDefault="00D40810">
      <w:pPr>
        <w:pStyle w:val="TOC3"/>
        <w:tabs>
          <w:tab w:val="left" w:pos="1134"/>
          <w:tab w:val="right" w:leader="dot" w:pos="10195"/>
        </w:tabs>
        <w:rPr>
          <w:del w:id="360" w:author="Martikainen Tuomas" w:date="2017-03-21T17:10:00Z"/>
          <w:rFonts w:eastAsiaTheme="minorEastAsia"/>
          <w:noProof/>
          <w:sz w:val="24"/>
          <w:szCs w:val="24"/>
        </w:rPr>
      </w:pPr>
      <w:del w:id="361" w:author="Martikainen Tuomas" w:date="2017-03-21T17:10:00Z">
        <w:r w:rsidRPr="00883971" w:rsidDel="004B63B4">
          <w:rPr>
            <w:noProof/>
          </w:rPr>
          <w:delText>4.1.3.</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8</w:delText>
        </w:r>
      </w:del>
    </w:p>
    <w:p w:rsidR="00D40810" w:rsidRPr="00883971" w:rsidDel="004B63B4" w:rsidRDefault="00D40810">
      <w:pPr>
        <w:pStyle w:val="TOC3"/>
        <w:tabs>
          <w:tab w:val="left" w:pos="1134"/>
          <w:tab w:val="right" w:leader="dot" w:pos="10195"/>
        </w:tabs>
        <w:rPr>
          <w:del w:id="362" w:author="Martikainen Tuomas" w:date="2017-03-21T17:10:00Z"/>
          <w:rFonts w:eastAsiaTheme="minorEastAsia"/>
          <w:noProof/>
          <w:sz w:val="24"/>
          <w:szCs w:val="24"/>
        </w:rPr>
      </w:pPr>
      <w:del w:id="363" w:author="Martikainen Tuomas" w:date="2017-03-21T17:10:00Z">
        <w:r w:rsidRPr="00883971" w:rsidDel="004B63B4">
          <w:rPr>
            <w:noProof/>
          </w:rPr>
          <w:delText>4.1.4.</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8</w:delText>
        </w:r>
      </w:del>
    </w:p>
    <w:p w:rsidR="00D40810" w:rsidRPr="00883971" w:rsidDel="004B63B4" w:rsidRDefault="00D40810">
      <w:pPr>
        <w:pStyle w:val="TOC3"/>
        <w:tabs>
          <w:tab w:val="left" w:pos="1134"/>
          <w:tab w:val="right" w:leader="dot" w:pos="10195"/>
        </w:tabs>
        <w:rPr>
          <w:del w:id="364" w:author="Martikainen Tuomas" w:date="2017-03-21T17:10:00Z"/>
          <w:rFonts w:eastAsiaTheme="minorEastAsia"/>
          <w:noProof/>
          <w:sz w:val="24"/>
          <w:szCs w:val="24"/>
        </w:rPr>
      </w:pPr>
      <w:del w:id="365" w:author="Martikainen Tuomas" w:date="2017-03-21T17:10:00Z">
        <w:r w:rsidRPr="00883971" w:rsidDel="004B63B4">
          <w:rPr>
            <w:noProof/>
          </w:rPr>
          <w:delText>4.1.5.</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8</w:delText>
        </w:r>
      </w:del>
    </w:p>
    <w:p w:rsidR="00D40810" w:rsidRPr="00883971" w:rsidDel="004B63B4" w:rsidRDefault="00D40810">
      <w:pPr>
        <w:pStyle w:val="TOC3"/>
        <w:tabs>
          <w:tab w:val="left" w:pos="1134"/>
          <w:tab w:val="right" w:leader="dot" w:pos="10195"/>
        </w:tabs>
        <w:rPr>
          <w:del w:id="366" w:author="Martikainen Tuomas" w:date="2017-03-21T17:10:00Z"/>
          <w:rFonts w:eastAsiaTheme="minorEastAsia"/>
          <w:noProof/>
          <w:sz w:val="24"/>
          <w:szCs w:val="24"/>
        </w:rPr>
      </w:pPr>
      <w:del w:id="367" w:author="Martikainen Tuomas" w:date="2017-03-21T17:10:00Z">
        <w:r w:rsidRPr="00883971" w:rsidDel="004B63B4">
          <w:rPr>
            <w:noProof/>
          </w:rPr>
          <w:delText>4.1.6.</w:delText>
        </w:r>
        <w:r w:rsidRPr="00883971" w:rsidDel="004B63B4">
          <w:rPr>
            <w:rFonts w:eastAsiaTheme="minorEastAsia"/>
            <w:noProof/>
            <w:sz w:val="24"/>
            <w:szCs w:val="24"/>
          </w:rPr>
          <w:tab/>
        </w:r>
        <w:r w:rsidRPr="00883971" w:rsidDel="004B63B4">
          <w:rPr>
            <w:noProof/>
          </w:rPr>
          <w:delText>Portrayal and SQA</w:delText>
        </w:r>
        <w:r w:rsidRPr="00883971" w:rsidDel="004B63B4">
          <w:rPr>
            <w:noProof/>
          </w:rPr>
          <w:tab/>
          <w:delText>8</w:delText>
        </w:r>
      </w:del>
    </w:p>
    <w:p w:rsidR="00D40810" w:rsidRPr="00883971" w:rsidDel="004B63B4" w:rsidRDefault="00D40810">
      <w:pPr>
        <w:pStyle w:val="TOC3"/>
        <w:tabs>
          <w:tab w:val="left" w:pos="1134"/>
          <w:tab w:val="right" w:leader="dot" w:pos="10195"/>
        </w:tabs>
        <w:rPr>
          <w:del w:id="368" w:author="Martikainen Tuomas" w:date="2017-03-21T17:10:00Z"/>
          <w:rFonts w:eastAsiaTheme="minorEastAsia"/>
          <w:noProof/>
          <w:sz w:val="24"/>
          <w:szCs w:val="24"/>
        </w:rPr>
      </w:pPr>
      <w:del w:id="369" w:author="Martikainen Tuomas" w:date="2017-03-21T17:10:00Z">
        <w:r w:rsidRPr="00883971" w:rsidDel="004B63B4">
          <w:rPr>
            <w:noProof/>
          </w:rPr>
          <w:delText>4.1.7.</w:delText>
        </w:r>
        <w:r w:rsidRPr="00883971" w:rsidDel="004B63B4">
          <w:rPr>
            <w:rFonts w:eastAsiaTheme="minorEastAsia"/>
            <w:noProof/>
            <w:sz w:val="24"/>
            <w:szCs w:val="24"/>
          </w:rPr>
          <w:tab/>
        </w:r>
        <w:r w:rsidRPr="00883971" w:rsidDel="004B63B4">
          <w:rPr>
            <w:noProof/>
          </w:rPr>
          <w:delText>Examples</w:delText>
        </w:r>
        <w:r w:rsidRPr="00883971" w:rsidDel="004B63B4">
          <w:rPr>
            <w:noProof/>
          </w:rPr>
          <w:tab/>
          <w:delText>9</w:delText>
        </w:r>
      </w:del>
    </w:p>
    <w:p w:rsidR="00D40810" w:rsidRPr="00883971" w:rsidDel="004B63B4" w:rsidRDefault="00D40810">
      <w:pPr>
        <w:pStyle w:val="TOC2"/>
        <w:rPr>
          <w:del w:id="370" w:author="Martikainen Tuomas" w:date="2017-03-21T17:10:00Z"/>
          <w:rFonts w:eastAsiaTheme="minorEastAsia"/>
          <w:color w:val="auto"/>
          <w:sz w:val="24"/>
          <w:szCs w:val="24"/>
        </w:rPr>
      </w:pPr>
      <w:del w:id="371" w:author="Martikainen Tuomas" w:date="2017-03-21T17:10:00Z">
        <w:r w:rsidRPr="00883971" w:rsidDel="004B63B4">
          <w:delText>4.2.</w:delText>
        </w:r>
        <w:r w:rsidRPr="00883971" w:rsidDel="004B63B4">
          <w:rPr>
            <w:rFonts w:eastAsiaTheme="minorEastAsia"/>
            <w:color w:val="auto"/>
            <w:sz w:val="24"/>
            <w:szCs w:val="24"/>
          </w:rPr>
          <w:tab/>
        </w:r>
        <w:r w:rsidRPr="00883971" w:rsidDel="004B63B4">
          <w:delText>MS 2 Navigational Assistance Service (NAS)</w:delText>
        </w:r>
        <w:r w:rsidRPr="00883971" w:rsidDel="004B63B4">
          <w:tab/>
          <w:delText>9</w:delText>
        </w:r>
      </w:del>
    </w:p>
    <w:p w:rsidR="00D40810" w:rsidRPr="00883971" w:rsidDel="004B63B4" w:rsidRDefault="00D40810">
      <w:pPr>
        <w:pStyle w:val="TOC3"/>
        <w:tabs>
          <w:tab w:val="left" w:pos="1134"/>
          <w:tab w:val="right" w:leader="dot" w:pos="10195"/>
        </w:tabs>
        <w:rPr>
          <w:del w:id="372" w:author="Martikainen Tuomas" w:date="2017-03-21T17:10:00Z"/>
          <w:rFonts w:eastAsiaTheme="minorEastAsia"/>
          <w:noProof/>
          <w:sz w:val="24"/>
          <w:szCs w:val="24"/>
        </w:rPr>
      </w:pPr>
      <w:del w:id="373" w:author="Martikainen Tuomas" w:date="2017-03-21T17:10:00Z">
        <w:r w:rsidRPr="00883971" w:rsidDel="004B63B4">
          <w:rPr>
            <w:noProof/>
          </w:rPr>
          <w:delText>4.2.1.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9</w:delText>
        </w:r>
      </w:del>
    </w:p>
    <w:p w:rsidR="00D40810" w:rsidRPr="00883971" w:rsidDel="004B63B4" w:rsidRDefault="00D40810">
      <w:pPr>
        <w:pStyle w:val="TOC3"/>
        <w:tabs>
          <w:tab w:val="left" w:pos="1134"/>
          <w:tab w:val="right" w:leader="dot" w:pos="10195"/>
        </w:tabs>
        <w:rPr>
          <w:del w:id="374" w:author="Martikainen Tuomas" w:date="2017-03-21T17:10:00Z"/>
          <w:rFonts w:eastAsiaTheme="minorEastAsia"/>
          <w:noProof/>
          <w:sz w:val="24"/>
          <w:szCs w:val="24"/>
        </w:rPr>
      </w:pPr>
      <w:del w:id="375" w:author="Martikainen Tuomas" w:date="2017-03-21T17:10:00Z">
        <w:r w:rsidRPr="00883971" w:rsidDel="004B63B4">
          <w:rPr>
            <w:noProof/>
          </w:rPr>
          <w:delText>4.2.2.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9</w:delText>
        </w:r>
      </w:del>
    </w:p>
    <w:p w:rsidR="00D40810" w:rsidRPr="00883971" w:rsidDel="004B63B4" w:rsidRDefault="00D40810">
      <w:pPr>
        <w:pStyle w:val="TOC3"/>
        <w:tabs>
          <w:tab w:val="left" w:pos="1134"/>
          <w:tab w:val="right" w:leader="dot" w:pos="10195"/>
        </w:tabs>
        <w:rPr>
          <w:del w:id="376" w:author="Martikainen Tuomas" w:date="2017-03-21T17:10:00Z"/>
          <w:rFonts w:eastAsiaTheme="minorEastAsia"/>
          <w:noProof/>
          <w:sz w:val="24"/>
          <w:szCs w:val="24"/>
        </w:rPr>
      </w:pPr>
      <w:del w:id="377" w:author="Martikainen Tuomas" w:date="2017-03-21T17:10:00Z">
        <w:r w:rsidRPr="00883971" w:rsidDel="004B63B4">
          <w:rPr>
            <w:noProof/>
          </w:rPr>
          <w:delText>4.2.3.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9</w:delText>
        </w:r>
      </w:del>
    </w:p>
    <w:p w:rsidR="00D40810" w:rsidRPr="00883971" w:rsidDel="004B63B4" w:rsidRDefault="00D40810">
      <w:pPr>
        <w:pStyle w:val="TOC3"/>
        <w:tabs>
          <w:tab w:val="left" w:pos="1134"/>
          <w:tab w:val="right" w:leader="dot" w:pos="10195"/>
        </w:tabs>
        <w:rPr>
          <w:del w:id="378" w:author="Martikainen Tuomas" w:date="2017-03-21T17:10:00Z"/>
          <w:rFonts w:eastAsiaTheme="minorEastAsia"/>
          <w:noProof/>
          <w:sz w:val="24"/>
          <w:szCs w:val="24"/>
        </w:rPr>
      </w:pPr>
      <w:del w:id="379" w:author="Martikainen Tuomas" w:date="2017-03-21T17:10:00Z">
        <w:r w:rsidRPr="00883971" w:rsidDel="004B63B4">
          <w:rPr>
            <w:noProof/>
          </w:rPr>
          <w:delText>4.2.4.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9</w:delText>
        </w:r>
      </w:del>
    </w:p>
    <w:p w:rsidR="00D40810" w:rsidRPr="00883971" w:rsidDel="004B63B4" w:rsidRDefault="00D40810">
      <w:pPr>
        <w:pStyle w:val="TOC2"/>
        <w:rPr>
          <w:del w:id="380" w:author="Martikainen Tuomas" w:date="2017-03-21T17:10:00Z"/>
          <w:rFonts w:eastAsiaTheme="minorEastAsia"/>
          <w:color w:val="auto"/>
          <w:sz w:val="24"/>
          <w:szCs w:val="24"/>
        </w:rPr>
      </w:pPr>
      <w:del w:id="381" w:author="Martikainen Tuomas" w:date="2017-03-21T17:10:00Z">
        <w:r w:rsidRPr="00883971" w:rsidDel="004B63B4">
          <w:delText>4.3.</w:delText>
        </w:r>
        <w:r w:rsidRPr="00883971" w:rsidDel="004B63B4">
          <w:rPr>
            <w:rFonts w:eastAsiaTheme="minorEastAsia"/>
            <w:color w:val="auto"/>
            <w:sz w:val="24"/>
            <w:szCs w:val="24"/>
          </w:rPr>
          <w:tab/>
        </w:r>
        <w:r w:rsidRPr="00883971" w:rsidDel="004B63B4">
          <w:delText>MS3 Traffic Organization Service (TOS)</w:delText>
        </w:r>
        <w:r w:rsidRPr="00883971" w:rsidDel="004B63B4">
          <w:tab/>
          <w:delText>9</w:delText>
        </w:r>
      </w:del>
    </w:p>
    <w:p w:rsidR="00D40810" w:rsidRPr="00883971" w:rsidDel="004B63B4" w:rsidRDefault="00D40810">
      <w:pPr>
        <w:pStyle w:val="TOC3"/>
        <w:tabs>
          <w:tab w:val="left" w:pos="1134"/>
          <w:tab w:val="right" w:leader="dot" w:pos="10195"/>
        </w:tabs>
        <w:rPr>
          <w:del w:id="382" w:author="Martikainen Tuomas" w:date="2017-03-21T17:10:00Z"/>
          <w:rFonts w:eastAsiaTheme="minorEastAsia"/>
          <w:noProof/>
          <w:sz w:val="24"/>
          <w:szCs w:val="24"/>
        </w:rPr>
      </w:pPr>
      <w:del w:id="383" w:author="Martikainen Tuomas" w:date="2017-03-21T17:10:00Z">
        <w:r w:rsidRPr="00883971" w:rsidDel="004B63B4">
          <w:rPr>
            <w:noProof/>
          </w:rPr>
          <w:delText>4.3.1.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9</w:delText>
        </w:r>
      </w:del>
    </w:p>
    <w:p w:rsidR="00D40810" w:rsidRPr="00883971" w:rsidDel="004B63B4" w:rsidRDefault="00D40810">
      <w:pPr>
        <w:pStyle w:val="TOC3"/>
        <w:tabs>
          <w:tab w:val="left" w:pos="1134"/>
          <w:tab w:val="right" w:leader="dot" w:pos="10195"/>
        </w:tabs>
        <w:rPr>
          <w:del w:id="384" w:author="Martikainen Tuomas" w:date="2017-03-21T17:10:00Z"/>
          <w:rFonts w:eastAsiaTheme="minorEastAsia"/>
          <w:noProof/>
          <w:sz w:val="24"/>
          <w:szCs w:val="24"/>
        </w:rPr>
      </w:pPr>
      <w:del w:id="385" w:author="Martikainen Tuomas" w:date="2017-03-21T17:10:00Z">
        <w:r w:rsidRPr="00883971" w:rsidDel="004B63B4">
          <w:rPr>
            <w:noProof/>
          </w:rPr>
          <w:delText>4.3.2.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10</w:delText>
        </w:r>
      </w:del>
    </w:p>
    <w:p w:rsidR="00D40810" w:rsidRPr="00883971" w:rsidDel="004B63B4" w:rsidRDefault="00D40810">
      <w:pPr>
        <w:pStyle w:val="TOC3"/>
        <w:tabs>
          <w:tab w:val="left" w:pos="1134"/>
          <w:tab w:val="right" w:leader="dot" w:pos="10195"/>
        </w:tabs>
        <w:rPr>
          <w:del w:id="386" w:author="Martikainen Tuomas" w:date="2017-03-21T17:10:00Z"/>
          <w:rFonts w:eastAsiaTheme="minorEastAsia"/>
          <w:noProof/>
          <w:sz w:val="24"/>
          <w:szCs w:val="24"/>
        </w:rPr>
      </w:pPr>
      <w:del w:id="387" w:author="Martikainen Tuomas" w:date="2017-03-21T17:10:00Z">
        <w:r w:rsidRPr="00883971" w:rsidDel="004B63B4">
          <w:rPr>
            <w:noProof/>
          </w:rPr>
          <w:delText>4.3.3.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10</w:delText>
        </w:r>
      </w:del>
    </w:p>
    <w:p w:rsidR="00D40810" w:rsidRPr="00883971" w:rsidDel="004B63B4" w:rsidRDefault="00D40810">
      <w:pPr>
        <w:pStyle w:val="TOC3"/>
        <w:tabs>
          <w:tab w:val="left" w:pos="1134"/>
          <w:tab w:val="right" w:leader="dot" w:pos="10195"/>
        </w:tabs>
        <w:rPr>
          <w:del w:id="388" w:author="Martikainen Tuomas" w:date="2017-03-21T17:10:00Z"/>
          <w:rFonts w:eastAsiaTheme="minorEastAsia"/>
          <w:noProof/>
          <w:sz w:val="24"/>
          <w:szCs w:val="24"/>
        </w:rPr>
      </w:pPr>
      <w:del w:id="389" w:author="Martikainen Tuomas" w:date="2017-03-21T17:10:00Z">
        <w:r w:rsidRPr="00883971" w:rsidDel="004B63B4">
          <w:rPr>
            <w:noProof/>
          </w:rPr>
          <w:delText>4.3.4.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10</w:delText>
        </w:r>
      </w:del>
    </w:p>
    <w:p w:rsidR="00D40810" w:rsidRPr="00883971" w:rsidDel="004B63B4" w:rsidRDefault="00D40810">
      <w:pPr>
        <w:pStyle w:val="TOC2"/>
        <w:rPr>
          <w:del w:id="390" w:author="Martikainen Tuomas" w:date="2017-03-21T17:10:00Z"/>
          <w:rFonts w:eastAsiaTheme="minorEastAsia"/>
          <w:color w:val="auto"/>
          <w:sz w:val="24"/>
          <w:szCs w:val="24"/>
        </w:rPr>
      </w:pPr>
      <w:del w:id="391" w:author="Martikainen Tuomas" w:date="2017-03-21T17:10:00Z">
        <w:r w:rsidRPr="00883971" w:rsidDel="004B63B4">
          <w:delText>4.4.</w:delText>
        </w:r>
        <w:r w:rsidRPr="00883971" w:rsidDel="004B63B4">
          <w:rPr>
            <w:rFonts w:eastAsiaTheme="minorEastAsia"/>
            <w:color w:val="auto"/>
            <w:sz w:val="24"/>
            <w:szCs w:val="24"/>
          </w:rPr>
          <w:tab/>
        </w:r>
        <w:r w:rsidRPr="00883971" w:rsidDel="004B63B4">
          <w:delText>MS4 Local Port Service (LPS)</w:delText>
        </w:r>
        <w:r w:rsidRPr="00883971" w:rsidDel="004B63B4">
          <w:tab/>
          <w:delText>10</w:delText>
        </w:r>
      </w:del>
    </w:p>
    <w:p w:rsidR="00D40810" w:rsidRPr="00883971" w:rsidDel="004B63B4" w:rsidRDefault="00D40810">
      <w:pPr>
        <w:pStyle w:val="TOC3"/>
        <w:tabs>
          <w:tab w:val="left" w:pos="1134"/>
          <w:tab w:val="right" w:leader="dot" w:pos="10195"/>
        </w:tabs>
        <w:rPr>
          <w:del w:id="392" w:author="Martikainen Tuomas" w:date="2017-03-21T17:10:00Z"/>
          <w:rFonts w:eastAsiaTheme="minorEastAsia"/>
          <w:noProof/>
          <w:sz w:val="24"/>
          <w:szCs w:val="24"/>
        </w:rPr>
      </w:pPr>
      <w:del w:id="393" w:author="Martikainen Tuomas" w:date="2017-03-21T17:10:00Z">
        <w:r w:rsidRPr="00883971" w:rsidDel="004B63B4">
          <w:rPr>
            <w:noProof/>
          </w:rPr>
          <w:delText>4.4.1.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10</w:delText>
        </w:r>
      </w:del>
    </w:p>
    <w:p w:rsidR="00D40810" w:rsidRPr="00883971" w:rsidDel="004B63B4" w:rsidRDefault="00D40810">
      <w:pPr>
        <w:pStyle w:val="TOC3"/>
        <w:tabs>
          <w:tab w:val="left" w:pos="1134"/>
          <w:tab w:val="right" w:leader="dot" w:pos="10195"/>
        </w:tabs>
        <w:rPr>
          <w:del w:id="394" w:author="Martikainen Tuomas" w:date="2017-03-21T17:10:00Z"/>
          <w:rFonts w:eastAsiaTheme="minorEastAsia"/>
          <w:noProof/>
          <w:sz w:val="24"/>
          <w:szCs w:val="24"/>
        </w:rPr>
      </w:pPr>
      <w:del w:id="395" w:author="Martikainen Tuomas" w:date="2017-03-21T17:10:00Z">
        <w:r w:rsidRPr="00883971" w:rsidDel="004B63B4">
          <w:rPr>
            <w:noProof/>
          </w:rPr>
          <w:delText>4.4.2.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10</w:delText>
        </w:r>
      </w:del>
    </w:p>
    <w:p w:rsidR="00D40810" w:rsidRPr="00883971" w:rsidDel="004B63B4" w:rsidRDefault="00D40810">
      <w:pPr>
        <w:pStyle w:val="TOC3"/>
        <w:tabs>
          <w:tab w:val="left" w:pos="1134"/>
          <w:tab w:val="right" w:leader="dot" w:pos="10195"/>
        </w:tabs>
        <w:rPr>
          <w:del w:id="396" w:author="Martikainen Tuomas" w:date="2017-03-21T17:10:00Z"/>
          <w:rFonts w:eastAsiaTheme="minorEastAsia"/>
          <w:noProof/>
          <w:sz w:val="24"/>
          <w:szCs w:val="24"/>
        </w:rPr>
      </w:pPr>
      <w:del w:id="397" w:author="Martikainen Tuomas" w:date="2017-03-21T17:10:00Z">
        <w:r w:rsidRPr="00883971" w:rsidDel="004B63B4">
          <w:rPr>
            <w:noProof/>
          </w:rPr>
          <w:delText>4.4.3.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10</w:delText>
        </w:r>
      </w:del>
    </w:p>
    <w:p w:rsidR="00D40810" w:rsidRPr="00883971" w:rsidDel="004B63B4" w:rsidRDefault="00D40810">
      <w:pPr>
        <w:pStyle w:val="TOC3"/>
        <w:tabs>
          <w:tab w:val="left" w:pos="1134"/>
          <w:tab w:val="right" w:leader="dot" w:pos="10195"/>
        </w:tabs>
        <w:rPr>
          <w:del w:id="398" w:author="Martikainen Tuomas" w:date="2017-03-21T17:10:00Z"/>
          <w:rFonts w:eastAsiaTheme="minorEastAsia"/>
          <w:noProof/>
          <w:sz w:val="24"/>
          <w:szCs w:val="24"/>
        </w:rPr>
      </w:pPr>
      <w:del w:id="399" w:author="Martikainen Tuomas" w:date="2017-03-21T17:10:00Z">
        <w:r w:rsidRPr="00883971" w:rsidDel="004B63B4">
          <w:rPr>
            <w:noProof/>
          </w:rPr>
          <w:delText>4.4.4.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11</w:delText>
        </w:r>
      </w:del>
    </w:p>
    <w:p w:rsidR="00D40810" w:rsidRPr="00883971" w:rsidDel="004B63B4" w:rsidRDefault="00D40810">
      <w:pPr>
        <w:pStyle w:val="TOC2"/>
        <w:rPr>
          <w:del w:id="400" w:author="Martikainen Tuomas" w:date="2017-03-21T17:10:00Z"/>
          <w:rFonts w:eastAsiaTheme="minorEastAsia"/>
          <w:color w:val="auto"/>
          <w:sz w:val="24"/>
          <w:szCs w:val="24"/>
        </w:rPr>
      </w:pPr>
      <w:del w:id="401" w:author="Martikainen Tuomas" w:date="2017-03-21T17:10:00Z">
        <w:r w:rsidRPr="00883971" w:rsidDel="004B63B4">
          <w:delText>4.5.</w:delText>
        </w:r>
        <w:r w:rsidRPr="00883971" w:rsidDel="004B63B4">
          <w:rPr>
            <w:rFonts w:eastAsiaTheme="minorEastAsia"/>
            <w:color w:val="auto"/>
            <w:sz w:val="24"/>
            <w:szCs w:val="24"/>
          </w:rPr>
          <w:tab/>
        </w:r>
        <w:r w:rsidRPr="00883971" w:rsidDel="004B63B4">
          <w:delText>MS 5 Maritime Safety Information service (MSI)</w:delText>
        </w:r>
        <w:r w:rsidRPr="00883971" w:rsidDel="004B63B4">
          <w:tab/>
          <w:delText>11</w:delText>
        </w:r>
      </w:del>
    </w:p>
    <w:p w:rsidR="00D40810" w:rsidRPr="00883971" w:rsidDel="004B63B4" w:rsidRDefault="00D40810">
      <w:pPr>
        <w:pStyle w:val="TOC3"/>
        <w:tabs>
          <w:tab w:val="left" w:pos="1134"/>
          <w:tab w:val="right" w:leader="dot" w:pos="10195"/>
        </w:tabs>
        <w:rPr>
          <w:del w:id="402" w:author="Martikainen Tuomas" w:date="2017-03-21T17:10:00Z"/>
          <w:rFonts w:eastAsiaTheme="minorEastAsia"/>
          <w:noProof/>
          <w:sz w:val="24"/>
          <w:szCs w:val="24"/>
        </w:rPr>
      </w:pPr>
      <w:del w:id="403" w:author="Martikainen Tuomas" w:date="2017-03-21T17:10:00Z">
        <w:r w:rsidRPr="00883971" w:rsidDel="004B63B4">
          <w:rPr>
            <w:noProof/>
          </w:rPr>
          <w:delText>4.5.1.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11</w:delText>
        </w:r>
      </w:del>
    </w:p>
    <w:p w:rsidR="00D40810" w:rsidRPr="00883971" w:rsidDel="004B63B4" w:rsidRDefault="00D40810">
      <w:pPr>
        <w:pStyle w:val="TOC3"/>
        <w:tabs>
          <w:tab w:val="left" w:pos="1134"/>
          <w:tab w:val="right" w:leader="dot" w:pos="10195"/>
        </w:tabs>
        <w:rPr>
          <w:del w:id="404" w:author="Martikainen Tuomas" w:date="2017-03-21T17:10:00Z"/>
          <w:rFonts w:eastAsiaTheme="minorEastAsia"/>
          <w:noProof/>
          <w:sz w:val="24"/>
          <w:szCs w:val="24"/>
        </w:rPr>
      </w:pPr>
      <w:del w:id="405" w:author="Martikainen Tuomas" w:date="2017-03-21T17:10:00Z">
        <w:r w:rsidRPr="00883971" w:rsidDel="004B63B4">
          <w:rPr>
            <w:noProof/>
          </w:rPr>
          <w:delText>4.5.2.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11</w:delText>
        </w:r>
      </w:del>
    </w:p>
    <w:p w:rsidR="00D40810" w:rsidRPr="00883971" w:rsidDel="004B63B4" w:rsidRDefault="00D40810">
      <w:pPr>
        <w:pStyle w:val="TOC3"/>
        <w:tabs>
          <w:tab w:val="left" w:pos="1134"/>
          <w:tab w:val="right" w:leader="dot" w:pos="10195"/>
        </w:tabs>
        <w:rPr>
          <w:del w:id="406" w:author="Martikainen Tuomas" w:date="2017-03-21T17:10:00Z"/>
          <w:rFonts w:eastAsiaTheme="minorEastAsia"/>
          <w:noProof/>
          <w:sz w:val="24"/>
          <w:szCs w:val="24"/>
        </w:rPr>
      </w:pPr>
      <w:del w:id="407" w:author="Martikainen Tuomas" w:date="2017-03-21T17:10:00Z">
        <w:r w:rsidRPr="00883971" w:rsidDel="004B63B4">
          <w:rPr>
            <w:noProof/>
          </w:rPr>
          <w:delText>4.5.3.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11</w:delText>
        </w:r>
      </w:del>
    </w:p>
    <w:p w:rsidR="00D40810" w:rsidRPr="00883971" w:rsidDel="004B63B4" w:rsidRDefault="00D40810">
      <w:pPr>
        <w:pStyle w:val="TOC3"/>
        <w:tabs>
          <w:tab w:val="left" w:pos="1134"/>
          <w:tab w:val="right" w:leader="dot" w:pos="10195"/>
        </w:tabs>
        <w:rPr>
          <w:del w:id="408" w:author="Martikainen Tuomas" w:date="2017-03-21T17:10:00Z"/>
          <w:rFonts w:eastAsiaTheme="minorEastAsia"/>
          <w:noProof/>
          <w:sz w:val="24"/>
          <w:szCs w:val="24"/>
        </w:rPr>
      </w:pPr>
      <w:del w:id="409" w:author="Martikainen Tuomas" w:date="2017-03-21T17:10:00Z">
        <w:r w:rsidRPr="00883971" w:rsidDel="004B63B4">
          <w:rPr>
            <w:noProof/>
          </w:rPr>
          <w:delText>4.5.4.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11</w:delText>
        </w:r>
      </w:del>
    </w:p>
    <w:p w:rsidR="00D40810" w:rsidRPr="00883971" w:rsidDel="004B63B4" w:rsidRDefault="00D40810">
      <w:pPr>
        <w:pStyle w:val="TOC2"/>
        <w:rPr>
          <w:del w:id="410" w:author="Martikainen Tuomas" w:date="2017-03-21T17:10:00Z"/>
          <w:rFonts w:eastAsiaTheme="minorEastAsia"/>
          <w:color w:val="auto"/>
          <w:sz w:val="24"/>
          <w:szCs w:val="24"/>
        </w:rPr>
      </w:pPr>
      <w:del w:id="411" w:author="Martikainen Tuomas" w:date="2017-03-21T17:10:00Z">
        <w:r w:rsidRPr="00883971" w:rsidDel="004B63B4">
          <w:delText>4.6.</w:delText>
        </w:r>
        <w:r w:rsidRPr="00883971" w:rsidDel="004B63B4">
          <w:rPr>
            <w:rFonts w:eastAsiaTheme="minorEastAsia"/>
            <w:color w:val="auto"/>
            <w:sz w:val="24"/>
            <w:szCs w:val="24"/>
          </w:rPr>
          <w:tab/>
        </w:r>
        <w:r w:rsidRPr="00883971" w:rsidDel="004B63B4">
          <w:delText>MS6 Pilotage service</w:delText>
        </w:r>
        <w:r w:rsidRPr="00883971" w:rsidDel="004B63B4">
          <w:tab/>
          <w:delText>11</w:delText>
        </w:r>
      </w:del>
    </w:p>
    <w:p w:rsidR="00D40810" w:rsidRPr="00883971" w:rsidDel="004B63B4" w:rsidRDefault="00D40810">
      <w:pPr>
        <w:pStyle w:val="TOC3"/>
        <w:tabs>
          <w:tab w:val="left" w:pos="1134"/>
          <w:tab w:val="right" w:leader="dot" w:pos="10195"/>
        </w:tabs>
        <w:rPr>
          <w:del w:id="412" w:author="Martikainen Tuomas" w:date="2017-03-21T17:10:00Z"/>
          <w:rFonts w:eastAsiaTheme="minorEastAsia"/>
          <w:noProof/>
          <w:sz w:val="24"/>
          <w:szCs w:val="24"/>
        </w:rPr>
      </w:pPr>
      <w:del w:id="413" w:author="Martikainen Tuomas" w:date="2017-03-21T17:10:00Z">
        <w:r w:rsidRPr="00883971" w:rsidDel="004B63B4">
          <w:rPr>
            <w:noProof/>
          </w:rPr>
          <w:delText>4.6.1.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11</w:delText>
        </w:r>
      </w:del>
    </w:p>
    <w:p w:rsidR="00D40810" w:rsidRPr="00883971" w:rsidDel="004B63B4" w:rsidRDefault="00D40810">
      <w:pPr>
        <w:pStyle w:val="TOC3"/>
        <w:tabs>
          <w:tab w:val="left" w:pos="1134"/>
          <w:tab w:val="right" w:leader="dot" w:pos="10195"/>
        </w:tabs>
        <w:rPr>
          <w:del w:id="414" w:author="Martikainen Tuomas" w:date="2017-03-21T17:10:00Z"/>
          <w:rFonts w:eastAsiaTheme="minorEastAsia"/>
          <w:noProof/>
          <w:sz w:val="24"/>
          <w:szCs w:val="24"/>
        </w:rPr>
      </w:pPr>
      <w:del w:id="415" w:author="Martikainen Tuomas" w:date="2017-03-21T17:10:00Z">
        <w:r w:rsidRPr="00883971" w:rsidDel="004B63B4">
          <w:rPr>
            <w:noProof/>
          </w:rPr>
          <w:delText>4.6.2.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11</w:delText>
        </w:r>
      </w:del>
    </w:p>
    <w:p w:rsidR="00D40810" w:rsidRPr="00883971" w:rsidDel="004B63B4" w:rsidRDefault="00D40810">
      <w:pPr>
        <w:pStyle w:val="TOC3"/>
        <w:tabs>
          <w:tab w:val="left" w:pos="1134"/>
          <w:tab w:val="right" w:leader="dot" w:pos="10195"/>
        </w:tabs>
        <w:rPr>
          <w:del w:id="416" w:author="Martikainen Tuomas" w:date="2017-03-21T17:10:00Z"/>
          <w:rFonts w:eastAsiaTheme="minorEastAsia"/>
          <w:noProof/>
          <w:sz w:val="24"/>
          <w:szCs w:val="24"/>
        </w:rPr>
      </w:pPr>
      <w:del w:id="417" w:author="Martikainen Tuomas" w:date="2017-03-21T17:10:00Z">
        <w:r w:rsidRPr="00883971" w:rsidDel="004B63B4">
          <w:rPr>
            <w:noProof/>
          </w:rPr>
          <w:delText>4.6.3.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11</w:delText>
        </w:r>
      </w:del>
    </w:p>
    <w:p w:rsidR="00D40810" w:rsidRPr="00883971" w:rsidDel="004B63B4" w:rsidRDefault="00D40810">
      <w:pPr>
        <w:pStyle w:val="TOC3"/>
        <w:tabs>
          <w:tab w:val="left" w:pos="1134"/>
          <w:tab w:val="right" w:leader="dot" w:pos="10195"/>
        </w:tabs>
        <w:rPr>
          <w:del w:id="418" w:author="Martikainen Tuomas" w:date="2017-03-21T17:10:00Z"/>
          <w:rFonts w:eastAsiaTheme="minorEastAsia"/>
          <w:noProof/>
          <w:sz w:val="24"/>
          <w:szCs w:val="24"/>
        </w:rPr>
      </w:pPr>
      <w:del w:id="419" w:author="Martikainen Tuomas" w:date="2017-03-21T17:10:00Z">
        <w:r w:rsidRPr="00883971" w:rsidDel="004B63B4">
          <w:rPr>
            <w:noProof/>
          </w:rPr>
          <w:delText>4.6.4.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11</w:delText>
        </w:r>
      </w:del>
    </w:p>
    <w:p w:rsidR="00D40810" w:rsidRPr="00883971" w:rsidDel="004B63B4" w:rsidRDefault="00D40810">
      <w:pPr>
        <w:pStyle w:val="TOC2"/>
        <w:rPr>
          <w:del w:id="420" w:author="Martikainen Tuomas" w:date="2017-03-21T17:10:00Z"/>
          <w:rFonts w:eastAsiaTheme="minorEastAsia"/>
          <w:color w:val="auto"/>
          <w:sz w:val="24"/>
          <w:szCs w:val="24"/>
        </w:rPr>
      </w:pPr>
      <w:del w:id="421" w:author="Martikainen Tuomas" w:date="2017-03-21T17:10:00Z">
        <w:r w:rsidRPr="00883971" w:rsidDel="004B63B4">
          <w:delText>4.7.</w:delText>
        </w:r>
        <w:r w:rsidRPr="00883971" w:rsidDel="004B63B4">
          <w:rPr>
            <w:rFonts w:eastAsiaTheme="minorEastAsia"/>
            <w:color w:val="auto"/>
            <w:sz w:val="24"/>
            <w:szCs w:val="24"/>
          </w:rPr>
          <w:tab/>
        </w:r>
        <w:r w:rsidRPr="00883971" w:rsidDel="004B63B4">
          <w:delText>MS7 Tugs service</w:delText>
        </w:r>
        <w:r w:rsidRPr="00883971" w:rsidDel="004B63B4">
          <w:tab/>
          <w:delText>11</w:delText>
        </w:r>
      </w:del>
    </w:p>
    <w:p w:rsidR="00D40810" w:rsidRPr="00883971" w:rsidDel="004B63B4" w:rsidRDefault="00D40810">
      <w:pPr>
        <w:pStyle w:val="TOC3"/>
        <w:tabs>
          <w:tab w:val="left" w:pos="1134"/>
          <w:tab w:val="right" w:leader="dot" w:pos="10195"/>
        </w:tabs>
        <w:rPr>
          <w:del w:id="422" w:author="Martikainen Tuomas" w:date="2017-03-21T17:10:00Z"/>
          <w:rFonts w:eastAsiaTheme="minorEastAsia"/>
          <w:noProof/>
          <w:sz w:val="24"/>
          <w:szCs w:val="24"/>
        </w:rPr>
      </w:pPr>
      <w:del w:id="423" w:author="Martikainen Tuomas" w:date="2017-03-21T17:10:00Z">
        <w:r w:rsidRPr="00883971" w:rsidDel="004B63B4">
          <w:rPr>
            <w:noProof/>
          </w:rPr>
          <w:delText>4.7.1.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12</w:delText>
        </w:r>
      </w:del>
    </w:p>
    <w:p w:rsidR="00D40810" w:rsidRPr="00883971" w:rsidDel="004B63B4" w:rsidRDefault="00D40810">
      <w:pPr>
        <w:pStyle w:val="TOC3"/>
        <w:tabs>
          <w:tab w:val="left" w:pos="1134"/>
          <w:tab w:val="right" w:leader="dot" w:pos="10195"/>
        </w:tabs>
        <w:rPr>
          <w:del w:id="424" w:author="Martikainen Tuomas" w:date="2017-03-21T17:10:00Z"/>
          <w:rFonts w:eastAsiaTheme="minorEastAsia"/>
          <w:noProof/>
          <w:sz w:val="24"/>
          <w:szCs w:val="24"/>
        </w:rPr>
      </w:pPr>
      <w:del w:id="425" w:author="Martikainen Tuomas" w:date="2017-03-21T17:10:00Z">
        <w:r w:rsidRPr="00883971" w:rsidDel="004B63B4">
          <w:rPr>
            <w:noProof/>
          </w:rPr>
          <w:delText>4.7.2.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12</w:delText>
        </w:r>
      </w:del>
    </w:p>
    <w:p w:rsidR="00D40810" w:rsidRPr="00883971" w:rsidDel="004B63B4" w:rsidRDefault="00D40810">
      <w:pPr>
        <w:pStyle w:val="TOC3"/>
        <w:tabs>
          <w:tab w:val="left" w:pos="1134"/>
          <w:tab w:val="right" w:leader="dot" w:pos="10195"/>
        </w:tabs>
        <w:rPr>
          <w:del w:id="426" w:author="Martikainen Tuomas" w:date="2017-03-21T17:10:00Z"/>
          <w:rFonts w:eastAsiaTheme="minorEastAsia"/>
          <w:noProof/>
          <w:sz w:val="24"/>
          <w:szCs w:val="24"/>
        </w:rPr>
      </w:pPr>
      <w:del w:id="427" w:author="Martikainen Tuomas" w:date="2017-03-21T17:10:00Z">
        <w:r w:rsidRPr="00883971" w:rsidDel="004B63B4">
          <w:rPr>
            <w:noProof/>
          </w:rPr>
          <w:delText>4.7.3.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12</w:delText>
        </w:r>
      </w:del>
    </w:p>
    <w:p w:rsidR="00D40810" w:rsidRPr="00883971" w:rsidDel="004B63B4" w:rsidRDefault="00D40810">
      <w:pPr>
        <w:pStyle w:val="TOC3"/>
        <w:tabs>
          <w:tab w:val="left" w:pos="1134"/>
          <w:tab w:val="right" w:leader="dot" w:pos="10195"/>
        </w:tabs>
        <w:rPr>
          <w:del w:id="428" w:author="Martikainen Tuomas" w:date="2017-03-21T17:10:00Z"/>
          <w:rFonts w:eastAsiaTheme="minorEastAsia"/>
          <w:noProof/>
          <w:sz w:val="24"/>
          <w:szCs w:val="24"/>
        </w:rPr>
      </w:pPr>
      <w:del w:id="429" w:author="Martikainen Tuomas" w:date="2017-03-21T17:10:00Z">
        <w:r w:rsidRPr="00883971" w:rsidDel="004B63B4">
          <w:rPr>
            <w:noProof/>
          </w:rPr>
          <w:delText>4.7.4.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12</w:delText>
        </w:r>
      </w:del>
    </w:p>
    <w:p w:rsidR="00D40810" w:rsidRPr="00883971" w:rsidDel="004B63B4" w:rsidRDefault="00D40810">
      <w:pPr>
        <w:pStyle w:val="TOC2"/>
        <w:rPr>
          <w:del w:id="430" w:author="Martikainen Tuomas" w:date="2017-03-21T17:10:00Z"/>
          <w:rFonts w:eastAsiaTheme="minorEastAsia"/>
          <w:color w:val="auto"/>
          <w:sz w:val="24"/>
          <w:szCs w:val="24"/>
        </w:rPr>
      </w:pPr>
      <w:del w:id="431" w:author="Martikainen Tuomas" w:date="2017-03-21T17:10:00Z">
        <w:r w:rsidRPr="00883971" w:rsidDel="004B63B4">
          <w:delText>4.8.</w:delText>
        </w:r>
        <w:r w:rsidRPr="00883971" w:rsidDel="004B63B4">
          <w:rPr>
            <w:rFonts w:eastAsiaTheme="minorEastAsia"/>
            <w:color w:val="auto"/>
            <w:sz w:val="24"/>
            <w:szCs w:val="24"/>
          </w:rPr>
          <w:tab/>
        </w:r>
        <w:r w:rsidRPr="00883971" w:rsidDel="004B63B4">
          <w:delText>MS8 Vessel shore reporting</w:delText>
        </w:r>
        <w:r w:rsidRPr="00883971" w:rsidDel="004B63B4">
          <w:tab/>
          <w:delText>12</w:delText>
        </w:r>
      </w:del>
    </w:p>
    <w:p w:rsidR="00D40810" w:rsidRPr="00883971" w:rsidDel="004B63B4" w:rsidRDefault="00D40810">
      <w:pPr>
        <w:pStyle w:val="TOC3"/>
        <w:tabs>
          <w:tab w:val="left" w:pos="1134"/>
          <w:tab w:val="right" w:leader="dot" w:pos="10195"/>
        </w:tabs>
        <w:rPr>
          <w:del w:id="432" w:author="Martikainen Tuomas" w:date="2017-03-21T17:10:00Z"/>
          <w:rFonts w:eastAsiaTheme="minorEastAsia"/>
          <w:noProof/>
          <w:sz w:val="24"/>
          <w:szCs w:val="24"/>
        </w:rPr>
      </w:pPr>
      <w:del w:id="433" w:author="Martikainen Tuomas" w:date="2017-03-21T17:10:00Z">
        <w:r w:rsidRPr="00883971" w:rsidDel="004B63B4">
          <w:rPr>
            <w:noProof/>
          </w:rPr>
          <w:delText>4.8.1.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12</w:delText>
        </w:r>
      </w:del>
    </w:p>
    <w:p w:rsidR="00D40810" w:rsidRPr="00883971" w:rsidDel="004B63B4" w:rsidRDefault="00D40810">
      <w:pPr>
        <w:pStyle w:val="TOC3"/>
        <w:tabs>
          <w:tab w:val="left" w:pos="1134"/>
          <w:tab w:val="right" w:leader="dot" w:pos="10195"/>
        </w:tabs>
        <w:rPr>
          <w:del w:id="434" w:author="Martikainen Tuomas" w:date="2017-03-21T17:10:00Z"/>
          <w:rFonts w:eastAsiaTheme="minorEastAsia"/>
          <w:noProof/>
          <w:sz w:val="24"/>
          <w:szCs w:val="24"/>
        </w:rPr>
      </w:pPr>
      <w:del w:id="435" w:author="Martikainen Tuomas" w:date="2017-03-21T17:10:00Z">
        <w:r w:rsidRPr="00883971" w:rsidDel="004B63B4">
          <w:rPr>
            <w:noProof/>
          </w:rPr>
          <w:delText>4.8.2.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13</w:delText>
        </w:r>
      </w:del>
    </w:p>
    <w:p w:rsidR="00D40810" w:rsidRPr="00883971" w:rsidDel="004B63B4" w:rsidRDefault="00D40810">
      <w:pPr>
        <w:pStyle w:val="TOC3"/>
        <w:tabs>
          <w:tab w:val="left" w:pos="1134"/>
          <w:tab w:val="right" w:leader="dot" w:pos="10195"/>
        </w:tabs>
        <w:rPr>
          <w:del w:id="436" w:author="Martikainen Tuomas" w:date="2017-03-21T17:10:00Z"/>
          <w:rFonts w:eastAsiaTheme="minorEastAsia"/>
          <w:noProof/>
          <w:sz w:val="24"/>
          <w:szCs w:val="24"/>
        </w:rPr>
      </w:pPr>
      <w:del w:id="437" w:author="Martikainen Tuomas" w:date="2017-03-21T17:10:00Z">
        <w:r w:rsidRPr="00883971" w:rsidDel="004B63B4">
          <w:rPr>
            <w:noProof/>
          </w:rPr>
          <w:delText>4.8.3.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13</w:delText>
        </w:r>
      </w:del>
    </w:p>
    <w:p w:rsidR="00D40810" w:rsidRPr="00883971" w:rsidDel="004B63B4" w:rsidRDefault="00D40810">
      <w:pPr>
        <w:pStyle w:val="TOC3"/>
        <w:tabs>
          <w:tab w:val="left" w:pos="1134"/>
          <w:tab w:val="right" w:leader="dot" w:pos="10195"/>
        </w:tabs>
        <w:rPr>
          <w:del w:id="438" w:author="Martikainen Tuomas" w:date="2017-03-21T17:10:00Z"/>
          <w:rFonts w:eastAsiaTheme="minorEastAsia"/>
          <w:noProof/>
          <w:sz w:val="24"/>
          <w:szCs w:val="24"/>
        </w:rPr>
      </w:pPr>
      <w:del w:id="439" w:author="Martikainen Tuomas" w:date="2017-03-21T17:10:00Z">
        <w:r w:rsidRPr="00883971" w:rsidDel="004B63B4">
          <w:rPr>
            <w:noProof/>
          </w:rPr>
          <w:delText>4.8.4.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13</w:delText>
        </w:r>
      </w:del>
    </w:p>
    <w:p w:rsidR="00D40810" w:rsidRPr="00883971" w:rsidDel="004B63B4" w:rsidRDefault="00D40810">
      <w:pPr>
        <w:pStyle w:val="TOC2"/>
        <w:rPr>
          <w:del w:id="440" w:author="Martikainen Tuomas" w:date="2017-03-21T17:10:00Z"/>
          <w:rFonts w:eastAsiaTheme="minorEastAsia"/>
          <w:color w:val="auto"/>
          <w:sz w:val="24"/>
          <w:szCs w:val="24"/>
        </w:rPr>
      </w:pPr>
      <w:del w:id="441" w:author="Martikainen Tuomas" w:date="2017-03-21T17:10:00Z">
        <w:r w:rsidRPr="00883971" w:rsidDel="004B63B4">
          <w:lastRenderedPageBreak/>
          <w:delText>4.9.</w:delText>
        </w:r>
        <w:r w:rsidRPr="00883971" w:rsidDel="004B63B4">
          <w:rPr>
            <w:rFonts w:eastAsiaTheme="minorEastAsia"/>
            <w:color w:val="auto"/>
            <w:sz w:val="24"/>
            <w:szCs w:val="24"/>
          </w:rPr>
          <w:tab/>
        </w:r>
        <w:r w:rsidRPr="00883971" w:rsidDel="004B63B4">
          <w:delText>MS9 Telemedical Assistance Service (TMAS)</w:delText>
        </w:r>
        <w:r w:rsidRPr="00883971" w:rsidDel="004B63B4">
          <w:tab/>
          <w:delText>13</w:delText>
        </w:r>
      </w:del>
    </w:p>
    <w:p w:rsidR="00D40810" w:rsidRPr="00883971" w:rsidDel="004B63B4" w:rsidRDefault="00D40810">
      <w:pPr>
        <w:pStyle w:val="TOC3"/>
        <w:tabs>
          <w:tab w:val="left" w:pos="1134"/>
          <w:tab w:val="right" w:leader="dot" w:pos="10195"/>
        </w:tabs>
        <w:rPr>
          <w:del w:id="442" w:author="Martikainen Tuomas" w:date="2017-03-21T17:10:00Z"/>
          <w:rFonts w:eastAsiaTheme="minorEastAsia"/>
          <w:noProof/>
          <w:sz w:val="24"/>
          <w:szCs w:val="24"/>
        </w:rPr>
      </w:pPr>
      <w:del w:id="443" w:author="Martikainen Tuomas" w:date="2017-03-21T17:10:00Z">
        <w:r w:rsidRPr="00883971" w:rsidDel="004B63B4">
          <w:rPr>
            <w:noProof/>
          </w:rPr>
          <w:delText>4.9.1.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13</w:delText>
        </w:r>
      </w:del>
    </w:p>
    <w:p w:rsidR="00D40810" w:rsidRPr="00883971" w:rsidDel="004B63B4" w:rsidRDefault="00D40810">
      <w:pPr>
        <w:pStyle w:val="TOC3"/>
        <w:tabs>
          <w:tab w:val="left" w:pos="1134"/>
          <w:tab w:val="right" w:leader="dot" w:pos="10195"/>
        </w:tabs>
        <w:rPr>
          <w:del w:id="444" w:author="Martikainen Tuomas" w:date="2017-03-21T17:10:00Z"/>
          <w:rFonts w:eastAsiaTheme="minorEastAsia"/>
          <w:noProof/>
          <w:sz w:val="24"/>
          <w:szCs w:val="24"/>
        </w:rPr>
      </w:pPr>
      <w:del w:id="445" w:author="Martikainen Tuomas" w:date="2017-03-21T17:10:00Z">
        <w:r w:rsidRPr="00883971" w:rsidDel="004B63B4">
          <w:rPr>
            <w:noProof/>
          </w:rPr>
          <w:delText>4.9.2.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14</w:delText>
        </w:r>
      </w:del>
    </w:p>
    <w:p w:rsidR="00D40810" w:rsidRPr="00883971" w:rsidDel="004B63B4" w:rsidRDefault="00D40810">
      <w:pPr>
        <w:pStyle w:val="TOC3"/>
        <w:tabs>
          <w:tab w:val="left" w:pos="1134"/>
          <w:tab w:val="right" w:leader="dot" w:pos="10195"/>
        </w:tabs>
        <w:rPr>
          <w:del w:id="446" w:author="Martikainen Tuomas" w:date="2017-03-21T17:10:00Z"/>
          <w:rFonts w:eastAsiaTheme="minorEastAsia"/>
          <w:noProof/>
          <w:sz w:val="24"/>
          <w:szCs w:val="24"/>
        </w:rPr>
      </w:pPr>
      <w:del w:id="447" w:author="Martikainen Tuomas" w:date="2017-03-21T17:10:00Z">
        <w:r w:rsidRPr="00883971" w:rsidDel="004B63B4">
          <w:rPr>
            <w:noProof/>
          </w:rPr>
          <w:delText>4.9.3.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14</w:delText>
        </w:r>
      </w:del>
    </w:p>
    <w:p w:rsidR="00D40810" w:rsidRPr="00883971" w:rsidDel="004B63B4" w:rsidRDefault="00D40810">
      <w:pPr>
        <w:pStyle w:val="TOC3"/>
        <w:tabs>
          <w:tab w:val="left" w:pos="1134"/>
          <w:tab w:val="right" w:leader="dot" w:pos="10195"/>
        </w:tabs>
        <w:rPr>
          <w:del w:id="448" w:author="Martikainen Tuomas" w:date="2017-03-21T17:10:00Z"/>
          <w:rFonts w:eastAsiaTheme="minorEastAsia"/>
          <w:noProof/>
          <w:sz w:val="24"/>
          <w:szCs w:val="24"/>
        </w:rPr>
      </w:pPr>
      <w:del w:id="449" w:author="Martikainen Tuomas" w:date="2017-03-21T17:10:00Z">
        <w:r w:rsidRPr="00883971" w:rsidDel="004B63B4">
          <w:rPr>
            <w:noProof/>
          </w:rPr>
          <w:delText>4.9.4.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14</w:delText>
        </w:r>
      </w:del>
    </w:p>
    <w:p w:rsidR="00D40810" w:rsidRPr="00883971" w:rsidDel="004B63B4" w:rsidRDefault="00D40810">
      <w:pPr>
        <w:pStyle w:val="TOC2"/>
        <w:rPr>
          <w:del w:id="450" w:author="Martikainen Tuomas" w:date="2017-03-21T17:10:00Z"/>
          <w:rFonts w:eastAsiaTheme="minorEastAsia"/>
          <w:color w:val="auto"/>
          <w:sz w:val="24"/>
          <w:szCs w:val="24"/>
        </w:rPr>
      </w:pPr>
      <w:del w:id="451" w:author="Martikainen Tuomas" w:date="2017-03-21T17:10:00Z">
        <w:r w:rsidRPr="00883971" w:rsidDel="004B63B4">
          <w:delText>4.10.</w:delText>
        </w:r>
        <w:r w:rsidRPr="00883971" w:rsidDel="004B63B4">
          <w:rPr>
            <w:rFonts w:eastAsiaTheme="minorEastAsia"/>
            <w:color w:val="auto"/>
            <w:sz w:val="24"/>
            <w:szCs w:val="24"/>
          </w:rPr>
          <w:tab/>
        </w:r>
        <w:r w:rsidRPr="00883971" w:rsidDel="004B63B4">
          <w:delText>MSP10 Maritime Assistance Service (MAS)</w:delText>
        </w:r>
        <w:r w:rsidRPr="00883971" w:rsidDel="004B63B4">
          <w:tab/>
          <w:delText>14</w:delText>
        </w:r>
      </w:del>
    </w:p>
    <w:p w:rsidR="00D40810" w:rsidRPr="00883971" w:rsidDel="004B63B4" w:rsidRDefault="00D40810">
      <w:pPr>
        <w:pStyle w:val="TOC3"/>
        <w:tabs>
          <w:tab w:val="left" w:pos="1843"/>
          <w:tab w:val="right" w:leader="dot" w:pos="10195"/>
        </w:tabs>
        <w:rPr>
          <w:del w:id="452" w:author="Martikainen Tuomas" w:date="2017-03-21T17:10:00Z"/>
          <w:rFonts w:eastAsiaTheme="minorEastAsia"/>
          <w:noProof/>
          <w:sz w:val="24"/>
          <w:szCs w:val="24"/>
        </w:rPr>
      </w:pPr>
      <w:del w:id="453" w:author="Martikainen Tuomas" w:date="2017-03-21T17:10:00Z">
        <w:r w:rsidRPr="00883971" w:rsidDel="004B63B4">
          <w:rPr>
            <w:noProof/>
          </w:rPr>
          <w:delText>4.10.1.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14</w:delText>
        </w:r>
      </w:del>
    </w:p>
    <w:p w:rsidR="00D40810" w:rsidRPr="00883971" w:rsidDel="004B63B4" w:rsidRDefault="00D40810">
      <w:pPr>
        <w:pStyle w:val="TOC3"/>
        <w:tabs>
          <w:tab w:val="left" w:pos="1843"/>
          <w:tab w:val="right" w:leader="dot" w:pos="10195"/>
        </w:tabs>
        <w:rPr>
          <w:del w:id="454" w:author="Martikainen Tuomas" w:date="2017-03-21T17:10:00Z"/>
          <w:rFonts w:eastAsiaTheme="minorEastAsia"/>
          <w:noProof/>
          <w:sz w:val="24"/>
          <w:szCs w:val="24"/>
        </w:rPr>
      </w:pPr>
      <w:del w:id="455" w:author="Martikainen Tuomas" w:date="2017-03-21T17:10:00Z">
        <w:r w:rsidRPr="00883971" w:rsidDel="004B63B4">
          <w:rPr>
            <w:noProof/>
          </w:rPr>
          <w:delText>4.10.2.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14</w:delText>
        </w:r>
      </w:del>
    </w:p>
    <w:p w:rsidR="00D40810" w:rsidRPr="00883971" w:rsidDel="004B63B4" w:rsidRDefault="00D40810">
      <w:pPr>
        <w:pStyle w:val="TOC3"/>
        <w:tabs>
          <w:tab w:val="left" w:pos="1843"/>
          <w:tab w:val="right" w:leader="dot" w:pos="10195"/>
        </w:tabs>
        <w:rPr>
          <w:del w:id="456" w:author="Martikainen Tuomas" w:date="2017-03-21T17:10:00Z"/>
          <w:rFonts w:eastAsiaTheme="minorEastAsia"/>
          <w:noProof/>
          <w:sz w:val="24"/>
          <w:szCs w:val="24"/>
        </w:rPr>
      </w:pPr>
      <w:del w:id="457" w:author="Martikainen Tuomas" w:date="2017-03-21T17:10:00Z">
        <w:r w:rsidRPr="00883971" w:rsidDel="004B63B4">
          <w:rPr>
            <w:noProof/>
          </w:rPr>
          <w:delText>4.10.3.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14</w:delText>
        </w:r>
      </w:del>
    </w:p>
    <w:p w:rsidR="00D40810" w:rsidRPr="00883971" w:rsidDel="004B63B4" w:rsidRDefault="00D40810">
      <w:pPr>
        <w:pStyle w:val="TOC3"/>
        <w:tabs>
          <w:tab w:val="left" w:pos="1843"/>
          <w:tab w:val="right" w:leader="dot" w:pos="10195"/>
        </w:tabs>
        <w:rPr>
          <w:del w:id="458" w:author="Martikainen Tuomas" w:date="2017-03-21T17:10:00Z"/>
          <w:rFonts w:eastAsiaTheme="minorEastAsia"/>
          <w:noProof/>
          <w:sz w:val="24"/>
          <w:szCs w:val="24"/>
        </w:rPr>
      </w:pPr>
      <w:del w:id="459" w:author="Martikainen Tuomas" w:date="2017-03-21T17:10:00Z">
        <w:r w:rsidRPr="00883971" w:rsidDel="004B63B4">
          <w:rPr>
            <w:noProof/>
          </w:rPr>
          <w:delText>4.10.4.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14</w:delText>
        </w:r>
      </w:del>
    </w:p>
    <w:p w:rsidR="00D40810" w:rsidRPr="00883971" w:rsidDel="004B63B4" w:rsidRDefault="00D40810">
      <w:pPr>
        <w:pStyle w:val="TOC2"/>
        <w:rPr>
          <w:del w:id="460" w:author="Martikainen Tuomas" w:date="2017-03-21T17:10:00Z"/>
          <w:rFonts w:eastAsiaTheme="minorEastAsia"/>
          <w:color w:val="auto"/>
          <w:sz w:val="24"/>
          <w:szCs w:val="24"/>
        </w:rPr>
      </w:pPr>
      <w:del w:id="461" w:author="Martikainen Tuomas" w:date="2017-03-21T17:10:00Z">
        <w:r w:rsidRPr="00883971" w:rsidDel="004B63B4">
          <w:delText>4.11.</w:delText>
        </w:r>
        <w:r w:rsidRPr="00883971" w:rsidDel="004B63B4">
          <w:rPr>
            <w:rFonts w:eastAsiaTheme="minorEastAsia"/>
            <w:color w:val="auto"/>
            <w:sz w:val="24"/>
            <w:szCs w:val="24"/>
          </w:rPr>
          <w:tab/>
        </w:r>
        <w:r w:rsidRPr="00883971" w:rsidDel="004B63B4">
          <w:delText>MS 11 Nautical Chart Service</w:delText>
        </w:r>
        <w:r w:rsidRPr="00883971" w:rsidDel="004B63B4">
          <w:tab/>
          <w:delText>14</w:delText>
        </w:r>
      </w:del>
    </w:p>
    <w:p w:rsidR="00D40810" w:rsidRPr="00883971" w:rsidDel="004B63B4" w:rsidRDefault="00D40810">
      <w:pPr>
        <w:pStyle w:val="TOC3"/>
        <w:tabs>
          <w:tab w:val="left" w:pos="1843"/>
          <w:tab w:val="right" w:leader="dot" w:pos="10195"/>
        </w:tabs>
        <w:rPr>
          <w:del w:id="462" w:author="Martikainen Tuomas" w:date="2017-03-21T17:10:00Z"/>
          <w:rFonts w:eastAsiaTheme="minorEastAsia"/>
          <w:noProof/>
          <w:sz w:val="24"/>
          <w:szCs w:val="24"/>
        </w:rPr>
      </w:pPr>
      <w:del w:id="463" w:author="Martikainen Tuomas" w:date="2017-03-21T17:10:00Z">
        <w:r w:rsidRPr="00883971" w:rsidDel="004B63B4">
          <w:rPr>
            <w:noProof/>
          </w:rPr>
          <w:delText>4.11.1.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14</w:delText>
        </w:r>
      </w:del>
    </w:p>
    <w:p w:rsidR="00D40810" w:rsidRPr="00883971" w:rsidDel="004B63B4" w:rsidRDefault="00D40810">
      <w:pPr>
        <w:pStyle w:val="TOC3"/>
        <w:tabs>
          <w:tab w:val="left" w:pos="1843"/>
          <w:tab w:val="right" w:leader="dot" w:pos="10195"/>
        </w:tabs>
        <w:rPr>
          <w:del w:id="464" w:author="Martikainen Tuomas" w:date="2017-03-21T17:10:00Z"/>
          <w:rFonts w:eastAsiaTheme="minorEastAsia"/>
          <w:noProof/>
          <w:sz w:val="24"/>
          <w:szCs w:val="24"/>
        </w:rPr>
      </w:pPr>
      <w:del w:id="465" w:author="Martikainen Tuomas" w:date="2017-03-21T17:10:00Z">
        <w:r w:rsidRPr="00883971" w:rsidDel="004B63B4">
          <w:rPr>
            <w:noProof/>
          </w:rPr>
          <w:delText>4.11.2.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15</w:delText>
        </w:r>
      </w:del>
    </w:p>
    <w:p w:rsidR="00D40810" w:rsidRPr="00883971" w:rsidDel="004B63B4" w:rsidRDefault="00D40810">
      <w:pPr>
        <w:pStyle w:val="TOC3"/>
        <w:tabs>
          <w:tab w:val="left" w:pos="1843"/>
          <w:tab w:val="right" w:leader="dot" w:pos="10195"/>
        </w:tabs>
        <w:rPr>
          <w:del w:id="466" w:author="Martikainen Tuomas" w:date="2017-03-21T17:10:00Z"/>
          <w:rFonts w:eastAsiaTheme="minorEastAsia"/>
          <w:noProof/>
          <w:sz w:val="24"/>
          <w:szCs w:val="24"/>
        </w:rPr>
      </w:pPr>
      <w:del w:id="467" w:author="Martikainen Tuomas" w:date="2017-03-21T17:10:00Z">
        <w:r w:rsidRPr="00883971" w:rsidDel="004B63B4">
          <w:rPr>
            <w:noProof/>
          </w:rPr>
          <w:delText>4.11.3.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15</w:delText>
        </w:r>
      </w:del>
    </w:p>
    <w:p w:rsidR="00D40810" w:rsidRPr="00883971" w:rsidDel="004B63B4" w:rsidRDefault="00D40810">
      <w:pPr>
        <w:pStyle w:val="TOC3"/>
        <w:tabs>
          <w:tab w:val="left" w:pos="1843"/>
          <w:tab w:val="right" w:leader="dot" w:pos="10195"/>
        </w:tabs>
        <w:rPr>
          <w:del w:id="468" w:author="Martikainen Tuomas" w:date="2017-03-21T17:10:00Z"/>
          <w:rFonts w:eastAsiaTheme="minorEastAsia"/>
          <w:noProof/>
          <w:sz w:val="24"/>
          <w:szCs w:val="24"/>
        </w:rPr>
      </w:pPr>
      <w:del w:id="469" w:author="Martikainen Tuomas" w:date="2017-03-21T17:10:00Z">
        <w:r w:rsidRPr="00883971" w:rsidDel="004B63B4">
          <w:rPr>
            <w:noProof/>
          </w:rPr>
          <w:delText>4.11.4.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15</w:delText>
        </w:r>
      </w:del>
    </w:p>
    <w:p w:rsidR="00D40810" w:rsidRPr="00883971" w:rsidDel="004B63B4" w:rsidRDefault="00D40810">
      <w:pPr>
        <w:pStyle w:val="TOC2"/>
        <w:rPr>
          <w:del w:id="470" w:author="Martikainen Tuomas" w:date="2017-03-21T17:10:00Z"/>
          <w:rFonts w:eastAsiaTheme="minorEastAsia"/>
          <w:color w:val="auto"/>
          <w:sz w:val="24"/>
          <w:szCs w:val="24"/>
        </w:rPr>
      </w:pPr>
      <w:del w:id="471" w:author="Martikainen Tuomas" w:date="2017-03-21T17:10:00Z">
        <w:r w:rsidRPr="00883971" w:rsidDel="004B63B4">
          <w:delText>4.12.</w:delText>
        </w:r>
        <w:r w:rsidRPr="00883971" w:rsidDel="004B63B4">
          <w:rPr>
            <w:rFonts w:eastAsiaTheme="minorEastAsia"/>
            <w:color w:val="auto"/>
            <w:sz w:val="24"/>
            <w:szCs w:val="24"/>
          </w:rPr>
          <w:tab/>
        </w:r>
        <w:r w:rsidRPr="00883971" w:rsidDel="004B63B4">
          <w:delText>MS 12 Nautical publications service</w:delText>
        </w:r>
        <w:r w:rsidRPr="00883971" w:rsidDel="004B63B4">
          <w:tab/>
          <w:delText>15</w:delText>
        </w:r>
      </w:del>
    </w:p>
    <w:p w:rsidR="00D40810" w:rsidRPr="00883971" w:rsidDel="004B63B4" w:rsidRDefault="00D40810">
      <w:pPr>
        <w:pStyle w:val="TOC3"/>
        <w:tabs>
          <w:tab w:val="left" w:pos="1843"/>
          <w:tab w:val="right" w:leader="dot" w:pos="10195"/>
        </w:tabs>
        <w:rPr>
          <w:del w:id="472" w:author="Martikainen Tuomas" w:date="2017-03-21T17:10:00Z"/>
          <w:rFonts w:eastAsiaTheme="minorEastAsia"/>
          <w:noProof/>
          <w:sz w:val="24"/>
          <w:szCs w:val="24"/>
        </w:rPr>
      </w:pPr>
      <w:del w:id="473" w:author="Martikainen Tuomas" w:date="2017-03-21T17:10:00Z">
        <w:r w:rsidRPr="00883971" w:rsidDel="004B63B4">
          <w:rPr>
            <w:noProof/>
          </w:rPr>
          <w:delText>4.12.1.</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15</w:delText>
        </w:r>
      </w:del>
    </w:p>
    <w:p w:rsidR="00D40810" w:rsidRPr="00883971" w:rsidDel="004B63B4" w:rsidRDefault="00D40810">
      <w:pPr>
        <w:pStyle w:val="TOC3"/>
        <w:tabs>
          <w:tab w:val="left" w:pos="1843"/>
          <w:tab w:val="right" w:leader="dot" w:pos="10195"/>
        </w:tabs>
        <w:rPr>
          <w:del w:id="474" w:author="Martikainen Tuomas" w:date="2017-03-21T17:10:00Z"/>
          <w:rFonts w:eastAsiaTheme="minorEastAsia"/>
          <w:noProof/>
          <w:sz w:val="24"/>
          <w:szCs w:val="24"/>
        </w:rPr>
      </w:pPr>
      <w:del w:id="475" w:author="Martikainen Tuomas" w:date="2017-03-21T17:10:00Z">
        <w:r w:rsidRPr="00883971" w:rsidDel="004B63B4">
          <w:rPr>
            <w:noProof/>
          </w:rPr>
          <w:delText>4.12.2.</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15</w:delText>
        </w:r>
      </w:del>
    </w:p>
    <w:p w:rsidR="00D40810" w:rsidRPr="00883971" w:rsidDel="004B63B4" w:rsidRDefault="00D40810">
      <w:pPr>
        <w:pStyle w:val="TOC3"/>
        <w:tabs>
          <w:tab w:val="left" w:pos="1843"/>
          <w:tab w:val="right" w:leader="dot" w:pos="10195"/>
        </w:tabs>
        <w:rPr>
          <w:del w:id="476" w:author="Martikainen Tuomas" w:date="2017-03-21T17:10:00Z"/>
          <w:rFonts w:eastAsiaTheme="minorEastAsia"/>
          <w:noProof/>
          <w:sz w:val="24"/>
          <w:szCs w:val="24"/>
        </w:rPr>
      </w:pPr>
      <w:del w:id="477" w:author="Martikainen Tuomas" w:date="2017-03-21T17:10:00Z">
        <w:r w:rsidRPr="00883971" w:rsidDel="004B63B4">
          <w:rPr>
            <w:noProof/>
          </w:rPr>
          <w:delText>4.12.3.</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15</w:delText>
        </w:r>
      </w:del>
    </w:p>
    <w:p w:rsidR="00D40810" w:rsidRPr="00883971" w:rsidDel="004B63B4" w:rsidRDefault="00D40810">
      <w:pPr>
        <w:pStyle w:val="TOC2"/>
        <w:rPr>
          <w:del w:id="478" w:author="Martikainen Tuomas" w:date="2017-03-21T17:10:00Z"/>
          <w:rFonts w:eastAsiaTheme="minorEastAsia"/>
          <w:color w:val="auto"/>
          <w:sz w:val="24"/>
          <w:szCs w:val="24"/>
        </w:rPr>
      </w:pPr>
      <w:del w:id="479" w:author="Martikainen Tuomas" w:date="2017-03-21T17:10:00Z">
        <w:r w:rsidRPr="00883971" w:rsidDel="004B63B4">
          <w:delText>4.13.</w:delText>
        </w:r>
        <w:r w:rsidRPr="00883971" w:rsidDel="004B63B4">
          <w:rPr>
            <w:rFonts w:eastAsiaTheme="minorEastAsia"/>
            <w:color w:val="auto"/>
            <w:sz w:val="24"/>
            <w:szCs w:val="24"/>
          </w:rPr>
          <w:tab/>
        </w:r>
        <w:r w:rsidRPr="00883971" w:rsidDel="004B63B4">
          <w:delText>MSP13 Ice navigation service</w:delText>
        </w:r>
        <w:r w:rsidRPr="00883971" w:rsidDel="004B63B4">
          <w:tab/>
          <w:delText>15</w:delText>
        </w:r>
      </w:del>
    </w:p>
    <w:p w:rsidR="00D40810" w:rsidRPr="00883971" w:rsidDel="004B63B4" w:rsidRDefault="00D40810">
      <w:pPr>
        <w:pStyle w:val="TOC3"/>
        <w:tabs>
          <w:tab w:val="left" w:pos="1843"/>
          <w:tab w:val="right" w:leader="dot" w:pos="10195"/>
        </w:tabs>
        <w:rPr>
          <w:del w:id="480" w:author="Martikainen Tuomas" w:date="2017-03-21T17:10:00Z"/>
          <w:rFonts w:eastAsiaTheme="minorEastAsia"/>
          <w:noProof/>
          <w:sz w:val="24"/>
          <w:szCs w:val="24"/>
        </w:rPr>
      </w:pPr>
      <w:del w:id="481" w:author="Martikainen Tuomas" w:date="2017-03-21T17:10:00Z">
        <w:r w:rsidRPr="00883971" w:rsidDel="004B63B4">
          <w:rPr>
            <w:noProof/>
          </w:rPr>
          <w:delText>4.13.1.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15</w:delText>
        </w:r>
      </w:del>
    </w:p>
    <w:p w:rsidR="00D40810" w:rsidRPr="00883971" w:rsidDel="004B63B4" w:rsidRDefault="00D40810">
      <w:pPr>
        <w:pStyle w:val="TOC3"/>
        <w:tabs>
          <w:tab w:val="left" w:pos="1843"/>
          <w:tab w:val="right" w:leader="dot" w:pos="10195"/>
        </w:tabs>
        <w:rPr>
          <w:del w:id="482" w:author="Martikainen Tuomas" w:date="2017-03-21T17:10:00Z"/>
          <w:rFonts w:eastAsiaTheme="minorEastAsia"/>
          <w:noProof/>
          <w:sz w:val="24"/>
          <w:szCs w:val="24"/>
        </w:rPr>
      </w:pPr>
      <w:del w:id="483" w:author="Martikainen Tuomas" w:date="2017-03-21T17:10:00Z">
        <w:r w:rsidRPr="00883971" w:rsidDel="004B63B4">
          <w:rPr>
            <w:noProof/>
          </w:rPr>
          <w:delText>4.13.2.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15</w:delText>
        </w:r>
      </w:del>
    </w:p>
    <w:p w:rsidR="00D40810" w:rsidRPr="00883971" w:rsidDel="004B63B4" w:rsidRDefault="00D40810">
      <w:pPr>
        <w:pStyle w:val="TOC3"/>
        <w:tabs>
          <w:tab w:val="left" w:pos="1843"/>
          <w:tab w:val="right" w:leader="dot" w:pos="10195"/>
        </w:tabs>
        <w:rPr>
          <w:del w:id="484" w:author="Martikainen Tuomas" w:date="2017-03-21T17:10:00Z"/>
          <w:rFonts w:eastAsiaTheme="minorEastAsia"/>
          <w:noProof/>
          <w:sz w:val="24"/>
          <w:szCs w:val="24"/>
        </w:rPr>
      </w:pPr>
      <w:del w:id="485" w:author="Martikainen Tuomas" w:date="2017-03-21T17:10:00Z">
        <w:r w:rsidRPr="00883971" w:rsidDel="004B63B4">
          <w:rPr>
            <w:noProof/>
          </w:rPr>
          <w:delText>4.13.3.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16</w:delText>
        </w:r>
      </w:del>
    </w:p>
    <w:p w:rsidR="00D40810" w:rsidRPr="00883971" w:rsidDel="004B63B4" w:rsidRDefault="00D40810">
      <w:pPr>
        <w:pStyle w:val="TOC3"/>
        <w:tabs>
          <w:tab w:val="left" w:pos="1843"/>
          <w:tab w:val="right" w:leader="dot" w:pos="10195"/>
        </w:tabs>
        <w:rPr>
          <w:del w:id="486" w:author="Martikainen Tuomas" w:date="2017-03-21T17:10:00Z"/>
          <w:rFonts w:eastAsiaTheme="minorEastAsia"/>
          <w:noProof/>
          <w:sz w:val="24"/>
          <w:szCs w:val="24"/>
        </w:rPr>
      </w:pPr>
      <w:del w:id="487" w:author="Martikainen Tuomas" w:date="2017-03-21T17:10:00Z">
        <w:r w:rsidRPr="00883971" w:rsidDel="004B63B4">
          <w:rPr>
            <w:noProof/>
          </w:rPr>
          <w:delText>4.13.4.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16</w:delText>
        </w:r>
      </w:del>
    </w:p>
    <w:p w:rsidR="00D40810" w:rsidRPr="00883971" w:rsidDel="004B63B4" w:rsidRDefault="00D40810">
      <w:pPr>
        <w:pStyle w:val="TOC2"/>
        <w:rPr>
          <w:del w:id="488" w:author="Martikainen Tuomas" w:date="2017-03-21T17:10:00Z"/>
          <w:rFonts w:eastAsiaTheme="minorEastAsia"/>
          <w:color w:val="auto"/>
          <w:sz w:val="24"/>
          <w:szCs w:val="24"/>
        </w:rPr>
      </w:pPr>
      <w:del w:id="489" w:author="Martikainen Tuomas" w:date="2017-03-21T17:10:00Z">
        <w:r w:rsidRPr="00883971" w:rsidDel="004B63B4">
          <w:delText>4.14.</w:delText>
        </w:r>
        <w:r w:rsidRPr="00883971" w:rsidDel="004B63B4">
          <w:rPr>
            <w:rFonts w:eastAsiaTheme="minorEastAsia"/>
            <w:color w:val="auto"/>
            <w:sz w:val="24"/>
            <w:szCs w:val="24"/>
          </w:rPr>
          <w:tab/>
        </w:r>
        <w:r w:rsidRPr="00883971" w:rsidDel="004B63B4">
          <w:delText>MSP14 Meteorological information service</w:delText>
        </w:r>
        <w:r w:rsidRPr="00883971" w:rsidDel="004B63B4">
          <w:tab/>
          <w:delText>16</w:delText>
        </w:r>
      </w:del>
    </w:p>
    <w:p w:rsidR="00D40810" w:rsidRPr="00883971" w:rsidDel="004B63B4" w:rsidRDefault="00D40810">
      <w:pPr>
        <w:pStyle w:val="TOC3"/>
        <w:tabs>
          <w:tab w:val="left" w:pos="1843"/>
          <w:tab w:val="right" w:leader="dot" w:pos="10195"/>
        </w:tabs>
        <w:rPr>
          <w:del w:id="490" w:author="Martikainen Tuomas" w:date="2017-03-21T17:10:00Z"/>
          <w:rFonts w:eastAsiaTheme="minorEastAsia"/>
          <w:noProof/>
          <w:sz w:val="24"/>
          <w:szCs w:val="24"/>
        </w:rPr>
      </w:pPr>
      <w:del w:id="491" w:author="Martikainen Tuomas" w:date="2017-03-21T17:10:00Z">
        <w:r w:rsidRPr="00883971" w:rsidDel="004B63B4">
          <w:rPr>
            <w:noProof/>
          </w:rPr>
          <w:delText>4.14.1.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16</w:delText>
        </w:r>
      </w:del>
    </w:p>
    <w:p w:rsidR="00D40810" w:rsidRPr="00883971" w:rsidDel="004B63B4" w:rsidRDefault="00D40810">
      <w:pPr>
        <w:pStyle w:val="TOC3"/>
        <w:tabs>
          <w:tab w:val="left" w:pos="1843"/>
          <w:tab w:val="right" w:leader="dot" w:pos="10195"/>
        </w:tabs>
        <w:rPr>
          <w:del w:id="492" w:author="Martikainen Tuomas" w:date="2017-03-21T17:10:00Z"/>
          <w:rFonts w:eastAsiaTheme="minorEastAsia"/>
          <w:noProof/>
          <w:sz w:val="24"/>
          <w:szCs w:val="24"/>
        </w:rPr>
      </w:pPr>
      <w:del w:id="493" w:author="Martikainen Tuomas" w:date="2017-03-21T17:10:00Z">
        <w:r w:rsidRPr="00883971" w:rsidDel="004B63B4">
          <w:rPr>
            <w:noProof/>
          </w:rPr>
          <w:delText>4.14.2.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16</w:delText>
        </w:r>
      </w:del>
    </w:p>
    <w:p w:rsidR="00D40810" w:rsidRPr="00883971" w:rsidDel="004B63B4" w:rsidRDefault="00D40810">
      <w:pPr>
        <w:pStyle w:val="TOC3"/>
        <w:tabs>
          <w:tab w:val="left" w:pos="1843"/>
          <w:tab w:val="right" w:leader="dot" w:pos="10195"/>
        </w:tabs>
        <w:rPr>
          <w:del w:id="494" w:author="Martikainen Tuomas" w:date="2017-03-21T17:10:00Z"/>
          <w:rFonts w:eastAsiaTheme="minorEastAsia"/>
          <w:noProof/>
          <w:sz w:val="24"/>
          <w:szCs w:val="24"/>
        </w:rPr>
      </w:pPr>
      <w:del w:id="495" w:author="Martikainen Tuomas" w:date="2017-03-21T17:10:00Z">
        <w:r w:rsidRPr="00883971" w:rsidDel="004B63B4">
          <w:rPr>
            <w:noProof/>
          </w:rPr>
          <w:delText>4.14.3.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16</w:delText>
        </w:r>
      </w:del>
    </w:p>
    <w:p w:rsidR="00D40810" w:rsidRPr="00883971" w:rsidDel="004B63B4" w:rsidRDefault="00D40810">
      <w:pPr>
        <w:pStyle w:val="TOC3"/>
        <w:tabs>
          <w:tab w:val="left" w:pos="1843"/>
          <w:tab w:val="right" w:leader="dot" w:pos="10195"/>
        </w:tabs>
        <w:rPr>
          <w:del w:id="496" w:author="Martikainen Tuomas" w:date="2017-03-21T17:10:00Z"/>
          <w:rFonts w:eastAsiaTheme="minorEastAsia"/>
          <w:noProof/>
          <w:sz w:val="24"/>
          <w:szCs w:val="24"/>
        </w:rPr>
      </w:pPr>
      <w:del w:id="497" w:author="Martikainen Tuomas" w:date="2017-03-21T17:10:00Z">
        <w:r w:rsidRPr="00883971" w:rsidDel="004B63B4">
          <w:rPr>
            <w:noProof/>
          </w:rPr>
          <w:delText>4.14.4.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16</w:delText>
        </w:r>
      </w:del>
    </w:p>
    <w:p w:rsidR="00D40810" w:rsidRPr="00883971" w:rsidDel="004B63B4" w:rsidRDefault="00D40810">
      <w:pPr>
        <w:pStyle w:val="TOC2"/>
        <w:rPr>
          <w:del w:id="498" w:author="Martikainen Tuomas" w:date="2017-03-21T17:10:00Z"/>
          <w:rFonts w:eastAsiaTheme="minorEastAsia"/>
          <w:color w:val="auto"/>
          <w:sz w:val="24"/>
          <w:szCs w:val="24"/>
        </w:rPr>
      </w:pPr>
      <w:del w:id="499" w:author="Martikainen Tuomas" w:date="2017-03-21T17:10:00Z">
        <w:r w:rsidRPr="00883971" w:rsidDel="004B63B4">
          <w:delText>4.15.</w:delText>
        </w:r>
        <w:r w:rsidRPr="00883971" w:rsidDel="004B63B4">
          <w:rPr>
            <w:rFonts w:eastAsiaTheme="minorEastAsia"/>
            <w:color w:val="auto"/>
            <w:sz w:val="24"/>
            <w:szCs w:val="24"/>
          </w:rPr>
          <w:tab/>
        </w:r>
        <w:r w:rsidRPr="00883971" w:rsidDel="004B63B4">
          <w:delText>MSP15 Real-time hydrographic and environmental information services</w:delText>
        </w:r>
        <w:r w:rsidRPr="00883971" w:rsidDel="004B63B4">
          <w:tab/>
          <w:delText>16</w:delText>
        </w:r>
      </w:del>
    </w:p>
    <w:p w:rsidR="00D40810" w:rsidRPr="00883971" w:rsidDel="004B63B4" w:rsidRDefault="00D40810">
      <w:pPr>
        <w:pStyle w:val="TOC3"/>
        <w:tabs>
          <w:tab w:val="left" w:pos="1843"/>
          <w:tab w:val="right" w:leader="dot" w:pos="10195"/>
        </w:tabs>
        <w:rPr>
          <w:del w:id="500" w:author="Martikainen Tuomas" w:date="2017-03-21T17:10:00Z"/>
          <w:rFonts w:eastAsiaTheme="minorEastAsia"/>
          <w:noProof/>
          <w:sz w:val="24"/>
          <w:szCs w:val="24"/>
        </w:rPr>
      </w:pPr>
      <w:del w:id="501" w:author="Martikainen Tuomas" w:date="2017-03-21T17:10:00Z">
        <w:r w:rsidRPr="00883971" w:rsidDel="004B63B4">
          <w:rPr>
            <w:noProof/>
          </w:rPr>
          <w:delText>4.15.1.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16</w:delText>
        </w:r>
      </w:del>
    </w:p>
    <w:p w:rsidR="00D40810" w:rsidRPr="00883971" w:rsidDel="004B63B4" w:rsidRDefault="00D40810">
      <w:pPr>
        <w:pStyle w:val="TOC3"/>
        <w:tabs>
          <w:tab w:val="left" w:pos="1843"/>
          <w:tab w:val="right" w:leader="dot" w:pos="10195"/>
        </w:tabs>
        <w:rPr>
          <w:del w:id="502" w:author="Martikainen Tuomas" w:date="2017-03-21T17:10:00Z"/>
          <w:rFonts w:eastAsiaTheme="minorEastAsia"/>
          <w:noProof/>
          <w:sz w:val="24"/>
          <w:szCs w:val="24"/>
        </w:rPr>
      </w:pPr>
      <w:del w:id="503" w:author="Martikainen Tuomas" w:date="2017-03-21T17:10:00Z">
        <w:r w:rsidRPr="00883971" w:rsidDel="004B63B4">
          <w:rPr>
            <w:noProof/>
          </w:rPr>
          <w:delText>4.15.2.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17</w:delText>
        </w:r>
      </w:del>
    </w:p>
    <w:p w:rsidR="00D40810" w:rsidRPr="00883971" w:rsidDel="004B63B4" w:rsidRDefault="00D40810">
      <w:pPr>
        <w:pStyle w:val="TOC3"/>
        <w:tabs>
          <w:tab w:val="left" w:pos="1843"/>
          <w:tab w:val="right" w:leader="dot" w:pos="10195"/>
        </w:tabs>
        <w:rPr>
          <w:del w:id="504" w:author="Martikainen Tuomas" w:date="2017-03-21T17:10:00Z"/>
          <w:rFonts w:eastAsiaTheme="minorEastAsia"/>
          <w:noProof/>
          <w:sz w:val="24"/>
          <w:szCs w:val="24"/>
        </w:rPr>
      </w:pPr>
      <w:del w:id="505" w:author="Martikainen Tuomas" w:date="2017-03-21T17:10:00Z">
        <w:r w:rsidRPr="00883971" w:rsidDel="004B63B4">
          <w:rPr>
            <w:noProof/>
          </w:rPr>
          <w:delText>4.15.3.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17</w:delText>
        </w:r>
      </w:del>
    </w:p>
    <w:p w:rsidR="00D40810" w:rsidRPr="00883971" w:rsidDel="004B63B4" w:rsidRDefault="00D40810">
      <w:pPr>
        <w:pStyle w:val="TOC3"/>
        <w:tabs>
          <w:tab w:val="left" w:pos="1843"/>
          <w:tab w:val="right" w:leader="dot" w:pos="10195"/>
        </w:tabs>
        <w:rPr>
          <w:del w:id="506" w:author="Martikainen Tuomas" w:date="2017-03-21T17:10:00Z"/>
          <w:rFonts w:eastAsiaTheme="minorEastAsia"/>
          <w:noProof/>
          <w:sz w:val="24"/>
          <w:szCs w:val="24"/>
        </w:rPr>
      </w:pPr>
      <w:del w:id="507" w:author="Martikainen Tuomas" w:date="2017-03-21T17:10:00Z">
        <w:r w:rsidRPr="00883971" w:rsidDel="004B63B4">
          <w:rPr>
            <w:noProof/>
          </w:rPr>
          <w:delText>4.15.4.</w:delText>
        </w:r>
        <w:r w:rsidRPr="00883971" w:rsidDel="004B63B4">
          <w:rPr>
            <w:rFonts w:eastAsiaTheme="minorEastAsia"/>
            <w:noProof/>
            <w:sz w:val="24"/>
            <w:szCs w:val="24"/>
          </w:rPr>
          <w:tab/>
        </w:r>
        <w:r w:rsidRPr="00883971" w:rsidDel="004B63B4">
          <w:rPr>
            <w:noProof/>
          </w:rPr>
          <w:delText>User requirement</w:delText>
        </w:r>
        <w:r w:rsidRPr="00883971" w:rsidDel="004B63B4">
          <w:rPr>
            <w:noProof/>
          </w:rPr>
          <w:tab/>
          <w:delText>17</w:delText>
        </w:r>
      </w:del>
    </w:p>
    <w:p w:rsidR="00D40810" w:rsidRPr="00883971" w:rsidDel="004B63B4" w:rsidRDefault="00D40810">
      <w:pPr>
        <w:pStyle w:val="TOC2"/>
        <w:rPr>
          <w:del w:id="508" w:author="Martikainen Tuomas" w:date="2017-03-21T17:10:00Z"/>
          <w:rFonts w:eastAsiaTheme="minorEastAsia"/>
          <w:color w:val="auto"/>
          <w:sz w:val="24"/>
          <w:szCs w:val="24"/>
        </w:rPr>
      </w:pPr>
      <w:del w:id="509" w:author="Martikainen Tuomas" w:date="2017-03-21T17:10:00Z">
        <w:r w:rsidRPr="00883971" w:rsidDel="004B63B4">
          <w:delText>4.16.</w:delText>
        </w:r>
        <w:r w:rsidRPr="00883971" w:rsidDel="004B63B4">
          <w:rPr>
            <w:rFonts w:eastAsiaTheme="minorEastAsia"/>
            <w:color w:val="auto"/>
            <w:sz w:val="24"/>
            <w:szCs w:val="24"/>
          </w:rPr>
          <w:tab/>
        </w:r>
        <w:r w:rsidRPr="00883971" w:rsidDel="004B63B4">
          <w:delText>MSP16 Search and Rescue (SAR) Service</w:delText>
        </w:r>
        <w:r w:rsidRPr="00883971" w:rsidDel="004B63B4">
          <w:tab/>
          <w:delText>17</w:delText>
        </w:r>
      </w:del>
    </w:p>
    <w:p w:rsidR="00D40810" w:rsidRPr="00883971" w:rsidDel="004B63B4" w:rsidRDefault="00D40810">
      <w:pPr>
        <w:pStyle w:val="TOC3"/>
        <w:tabs>
          <w:tab w:val="left" w:pos="1843"/>
          <w:tab w:val="right" w:leader="dot" w:pos="10195"/>
        </w:tabs>
        <w:rPr>
          <w:del w:id="510" w:author="Martikainen Tuomas" w:date="2017-03-21T17:10:00Z"/>
          <w:rFonts w:eastAsiaTheme="minorEastAsia"/>
          <w:noProof/>
          <w:sz w:val="24"/>
          <w:szCs w:val="24"/>
        </w:rPr>
      </w:pPr>
      <w:del w:id="511" w:author="Martikainen Tuomas" w:date="2017-03-21T17:10:00Z">
        <w:r w:rsidRPr="00883971" w:rsidDel="004B63B4">
          <w:rPr>
            <w:noProof/>
          </w:rPr>
          <w:delText>4.16.1.</w:delText>
        </w:r>
        <w:r w:rsidRPr="00883971" w:rsidDel="004B63B4">
          <w:rPr>
            <w:rFonts w:eastAsiaTheme="minorEastAsia"/>
            <w:noProof/>
            <w:sz w:val="24"/>
            <w:szCs w:val="24"/>
          </w:rPr>
          <w:tab/>
        </w:r>
        <w:r w:rsidRPr="00883971" w:rsidDel="004B63B4">
          <w:rPr>
            <w:noProof/>
          </w:rPr>
          <w:delText>Definition</w:delText>
        </w:r>
        <w:r w:rsidRPr="00883971" w:rsidDel="004B63B4">
          <w:rPr>
            <w:noProof/>
          </w:rPr>
          <w:tab/>
          <w:delText>17</w:delText>
        </w:r>
      </w:del>
    </w:p>
    <w:p w:rsidR="00D40810" w:rsidRPr="00883971" w:rsidDel="004B63B4" w:rsidRDefault="00D40810">
      <w:pPr>
        <w:pStyle w:val="TOC3"/>
        <w:tabs>
          <w:tab w:val="left" w:pos="1843"/>
          <w:tab w:val="right" w:leader="dot" w:pos="10195"/>
        </w:tabs>
        <w:rPr>
          <w:del w:id="512" w:author="Martikainen Tuomas" w:date="2017-03-21T17:10:00Z"/>
          <w:rFonts w:eastAsiaTheme="minorEastAsia"/>
          <w:noProof/>
          <w:sz w:val="24"/>
          <w:szCs w:val="24"/>
        </w:rPr>
      </w:pPr>
      <w:del w:id="513" w:author="Martikainen Tuomas" w:date="2017-03-21T17:10:00Z">
        <w:r w:rsidRPr="00883971" w:rsidDel="004B63B4">
          <w:rPr>
            <w:noProof/>
          </w:rPr>
          <w:delText>4.16.2.</w:delText>
        </w:r>
        <w:r w:rsidRPr="00883971" w:rsidDel="004B63B4">
          <w:rPr>
            <w:rFonts w:eastAsiaTheme="minorEastAsia"/>
            <w:noProof/>
            <w:sz w:val="24"/>
            <w:szCs w:val="24"/>
          </w:rPr>
          <w:tab/>
        </w:r>
        <w:r w:rsidRPr="00883971" w:rsidDel="004B63B4">
          <w:rPr>
            <w:noProof/>
          </w:rPr>
          <w:delText>Scope</w:delText>
        </w:r>
        <w:r w:rsidRPr="00883971" w:rsidDel="004B63B4">
          <w:rPr>
            <w:noProof/>
          </w:rPr>
          <w:tab/>
          <w:delText>17</w:delText>
        </w:r>
      </w:del>
    </w:p>
    <w:p w:rsidR="00D40810" w:rsidRPr="00883971" w:rsidDel="004B63B4" w:rsidRDefault="00D40810">
      <w:pPr>
        <w:pStyle w:val="TOC3"/>
        <w:tabs>
          <w:tab w:val="left" w:pos="1843"/>
          <w:tab w:val="right" w:leader="dot" w:pos="10195"/>
        </w:tabs>
        <w:rPr>
          <w:del w:id="514" w:author="Martikainen Tuomas" w:date="2017-03-21T17:10:00Z"/>
          <w:rFonts w:eastAsiaTheme="minorEastAsia"/>
          <w:noProof/>
          <w:sz w:val="24"/>
          <w:szCs w:val="24"/>
        </w:rPr>
      </w:pPr>
      <w:del w:id="515" w:author="Martikainen Tuomas" w:date="2017-03-21T17:10:00Z">
        <w:r w:rsidRPr="00883971" w:rsidDel="004B63B4">
          <w:rPr>
            <w:noProof/>
          </w:rPr>
          <w:delText>4.16.3.</w:delText>
        </w:r>
        <w:r w:rsidRPr="00883971" w:rsidDel="004B63B4">
          <w:rPr>
            <w:rFonts w:eastAsiaTheme="minorEastAsia"/>
            <w:noProof/>
            <w:sz w:val="24"/>
            <w:szCs w:val="24"/>
          </w:rPr>
          <w:tab/>
        </w:r>
        <w:r w:rsidRPr="00883971" w:rsidDel="004B63B4">
          <w:rPr>
            <w:noProof/>
          </w:rPr>
          <w:delText>Objective</w:delText>
        </w:r>
        <w:r w:rsidRPr="00883971" w:rsidDel="004B63B4">
          <w:rPr>
            <w:noProof/>
          </w:rPr>
          <w:tab/>
          <w:delText>17</w:delText>
        </w:r>
      </w:del>
    </w:p>
    <w:p w:rsidR="00D40810" w:rsidRPr="00883971" w:rsidDel="004B63B4" w:rsidRDefault="00D40810">
      <w:pPr>
        <w:pStyle w:val="TOC3"/>
        <w:tabs>
          <w:tab w:val="left" w:pos="1843"/>
          <w:tab w:val="right" w:leader="dot" w:pos="10195"/>
        </w:tabs>
        <w:rPr>
          <w:del w:id="516" w:author="Martikainen Tuomas" w:date="2017-03-21T17:10:00Z"/>
          <w:rFonts w:eastAsiaTheme="minorEastAsia"/>
          <w:noProof/>
          <w:sz w:val="24"/>
          <w:szCs w:val="24"/>
        </w:rPr>
      </w:pPr>
      <w:del w:id="517" w:author="Martikainen Tuomas" w:date="2017-03-21T17:10:00Z">
        <w:r w:rsidRPr="00883971" w:rsidDel="004B63B4">
          <w:rPr>
            <w:noProof/>
          </w:rPr>
          <w:delText>4.16.4.</w:delText>
        </w:r>
        <w:r w:rsidRPr="00883971" w:rsidDel="004B63B4">
          <w:rPr>
            <w:rFonts w:eastAsiaTheme="minorEastAsia"/>
            <w:noProof/>
            <w:sz w:val="24"/>
            <w:szCs w:val="24"/>
          </w:rPr>
          <w:tab/>
        </w:r>
        <w:r w:rsidRPr="00883971" w:rsidDel="004B63B4">
          <w:rPr>
            <w:noProof/>
          </w:rPr>
          <w:delText>User requirements</w:delText>
        </w:r>
        <w:r w:rsidRPr="00883971" w:rsidDel="004B63B4">
          <w:rPr>
            <w:noProof/>
          </w:rPr>
          <w:tab/>
          <w:delText>17</w:delText>
        </w:r>
      </w:del>
    </w:p>
    <w:p w:rsidR="00D40810" w:rsidRPr="00883971" w:rsidDel="004B63B4" w:rsidRDefault="00D40810">
      <w:pPr>
        <w:pStyle w:val="TOC2"/>
        <w:rPr>
          <w:del w:id="518" w:author="Martikainen Tuomas" w:date="2017-03-21T17:10:00Z"/>
          <w:rFonts w:eastAsiaTheme="minorEastAsia"/>
          <w:color w:val="auto"/>
          <w:sz w:val="24"/>
          <w:szCs w:val="24"/>
        </w:rPr>
      </w:pPr>
      <w:del w:id="519" w:author="Martikainen Tuomas" w:date="2017-03-21T17:10:00Z">
        <w:r w:rsidRPr="00883971" w:rsidDel="004B63B4">
          <w:delText>4.17.</w:delText>
        </w:r>
        <w:r w:rsidRPr="00883971" w:rsidDel="004B63B4">
          <w:rPr>
            <w:rFonts w:eastAsiaTheme="minorEastAsia"/>
            <w:color w:val="auto"/>
            <w:sz w:val="24"/>
            <w:szCs w:val="24"/>
          </w:rPr>
          <w:tab/>
        </w:r>
        <w:r w:rsidRPr="00883971" w:rsidDel="004B63B4">
          <w:delText>MS 17 Aids to Navigation services (AtoN)</w:delText>
        </w:r>
        <w:r w:rsidRPr="00883971" w:rsidDel="004B63B4">
          <w:tab/>
          <w:delText>17</w:delText>
        </w:r>
      </w:del>
    </w:p>
    <w:p w:rsidR="00D40810" w:rsidRPr="00883971" w:rsidDel="004B63B4" w:rsidRDefault="00D40810">
      <w:pPr>
        <w:pStyle w:val="TOC2"/>
        <w:rPr>
          <w:del w:id="520" w:author="Martikainen Tuomas" w:date="2017-03-21T17:10:00Z"/>
          <w:rFonts w:eastAsiaTheme="minorEastAsia"/>
          <w:color w:val="auto"/>
          <w:sz w:val="24"/>
          <w:szCs w:val="24"/>
        </w:rPr>
      </w:pPr>
      <w:del w:id="521" w:author="Martikainen Tuomas" w:date="2017-03-21T17:10:00Z">
        <w:r w:rsidRPr="00883971" w:rsidDel="004B63B4">
          <w:lastRenderedPageBreak/>
          <w:delText>4.18.</w:delText>
        </w:r>
        <w:r w:rsidRPr="00883971" w:rsidDel="004B63B4">
          <w:rPr>
            <w:rFonts w:eastAsiaTheme="minorEastAsia"/>
            <w:color w:val="auto"/>
            <w:sz w:val="24"/>
            <w:szCs w:val="24"/>
          </w:rPr>
          <w:tab/>
        </w:r>
        <w:r w:rsidRPr="00883971" w:rsidDel="004B63B4">
          <w:delText>MS 18 Communication services</w:delText>
        </w:r>
        <w:r w:rsidRPr="00883971" w:rsidDel="004B63B4">
          <w:tab/>
          <w:delText>17</w:delText>
        </w:r>
      </w:del>
    </w:p>
    <w:p w:rsidR="00D40810" w:rsidRPr="00883971" w:rsidDel="004B63B4" w:rsidRDefault="00D40810">
      <w:pPr>
        <w:pStyle w:val="TOC2"/>
        <w:rPr>
          <w:del w:id="522" w:author="Martikainen Tuomas" w:date="2017-03-21T17:10:00Z"/>
          <w:rFonts w:eastAsiaTheme="minorEastAsia"/>
          <w:color w:val="auto"/>
          <w:sz w:val="24"/>
          <w:szCs w:val="24"/>
        </w:rPr>
      </w:pPr>
      <w:del w:id="523" w:author="Martikainen Tuomas" w:date="2017-03-21T17:10:00Z">
        <w:r w:rsidRPr="00883971" w:rsidDel="004B63B4">
          <w:delText>4.19.</w:delText>
        </w:r>
        <w:r w:rsidRPr="00883971" w:rsidDel="004B63B4">
          <w:rPr>
            <w:rFonts w:eastAsiaTheme="minorEastAsia"/>
            <w:color w:val="auto"/>
            <w:sz w:val="24"/>
            <w:szCs w:val="24"/>
          </w:rPr>
          <w:tab/>
        </w:r>
        <w:r w:rsidRPr="00883971" w:rsidDel="004B63B4">
          <w:delText>MS 19 PNT and augmentation services</w:delText>
        </w:r>
        <w:r w:rsidRPr="00883971" w:rsidDel="004B63B4">
          <w:tab/>
          <w:delText>17</w:delText>
        </w:r>
      </w:del>
    </w:p>
    <w:p w:rsidR="00D40810" w:rsidRPr="00883971" w:rsidDel="004B63B4" w:rsidRDefault="00D40810">
      <w:pPr>
        <w:pStyle w:val="TOC2"/>
        <w:rPr>
          <w:del w:id="524" w:author="Martikainen Tuomas" w:date="2017-03-21T17:10:00Z"/>
          <w:rFonts w:eastAsiaTheme="minorEastAsia"/>
          <w:color w:val="auto"/>
          <w:sz w:val="24"/>
          <w:szCs w:val="24"/>
        </w:rPr>
      </w:pPr>
      <w:del w:id="525" w:author="Martikainen Tuomas" w:date="2017-03-21T17:10:00Z">
        <w:r w:rsidRPr="00883971" w:rsidDel="004B63B4">
          <w:delText>4.20.</w:delText>
        </w:r>
        <w:r w:rsidRPr="00883971" w:rsidDel="004B63B4">
          <w:rPr>
            <w:rFonts w:eastAsiaTheme="minorEastAsia"/>
            <w:color w:val="auto"/>
            <w:sz w:val="24"/>
            <w:szCs w:val="24"/>
          </w:rPr>
          <w:tab/>
        </w:r>
        <w:r w:rsidRPr="00883971" w:rsidDel="004B63B4">
          <w:delText>[MS 20 Anti-piracy information]</w:delText>
        </w:r>
        <w:r w:rsidRPr="00883971" w:rsidDel="004B63B4">
          <w:tab/>
          <w:delText>17</w:delText>
        </w:r>
      </w:del>
    </w:p>
    <w:p w:rsidR="00D40810" w:rsidRPr="00883971" w:rsidDel="004B63B4" w:rsidRDefault="00D40810">
      <w:pPr>
        <w:pStyle w:val="TOC1"/>
        <w:rPr>
          <w:del w:id="526" w:author="Martikainen Tuomas" w:date="2017-03-21T17:10:00Z"/>
          <w:rFonts w:eastAsiaTheme="minorEastAsia"/>
          <w:b w:val="0"/>
          <w:color w:val="auto"/>
          <w:sz w:val="24"/>
          <w:szCs w:val="24"/>
        </w:rPr>
      </w:pPr>
      <w:del w:id="527" w:author="Martikainen Tuomas" w:date="2017-03-21T17:10:00Z">
        <w:r w:rsidRPr="00883971" w:rsidDel="004B63B4">
          <w:delText>5.</w:delText>
        </w:r>
        <w:r w:rsidRPr="00883971" w:rsidDel="004B63B4">
          <w:rPr>
            <w:rFonts w:eastAsiaTheme="minorEastAsia"/>
            <w:b w:val="0"/>
            <w:color w:val="auto"/>
            <w:sz w:val="24"/>
            <w:szCs w:val="24"/>
          </w:rPr>
          <w:tab/>
        </w:r>
        <w:r w:rsidRPr="00883971" w:rsidDel="004B63B4">
          <w:delText>ASSESSMENT OF SUITABLE SERVICES</w:delText>
        </w:r>
        <w:r w:rsidRPr="00883971" w:rsidDel="004B63B4">
          <w:tab/>
          <w:delText>18</w:delText>
        </w:r>
      </w:del>
    </w:p>
    <w:p w:rsidR="00D40810" w:rsidRPr="00883971" w:rsidDel="004B63B4" w:rsidRDefault="00D40810">
      <w:pPr>
        <w:pStyle w:val="TOC2"/>
        <w:rPr>
          <w:del w:id="528" w:author="Martikainen Tuomas" w:date="2017-03-21T17:10:00Z"/>
          <w:rFonts w:eastAsiaTheme="minorEastAsia"/>
          <w:color w:val="auto"/>
          <w:sz w:val="24"/>
          <w:szCs w:val="24"/>
        </w:rPr>
      </w:pPr>
      <w:del w:id="529" w:author="Martikainen Tuomas" w:date="2017-03-21T17:10:00Z">
        <w:r w:rsidRPr="00883971" w:rsidDel="004B63B4">
          <w:delText>5.1.</w:delText>
        </w:r>
        <w:r w:rsidRPr="00883971" w:rsidDel="004B63B4">
          <w:rPr>
            <w:rFonts w:eastAsiaTheme="minorEastAsia"/>
            <w:color w:val="auto"/>
            <w:sz w:val="24"/>
            <w:szCs w:val="24"/>
          </w:rPr>
          <w:tab/>
        </w:r>
        <w:r w:rsidRPr="00883971" w:rsidDel="004B63B4">
          <w:delText>Services</w:delText>
        </w:r>
        <w:r w:rsidRPr="00883971" w:rsidDel="004B63B4">
          <w:tab/>
          <w:delText>18</w:delText>
        </w:r>
      </w:del>
    </w:p>
    <w:p w:rsidR="00D40810" w:rsidRPr="00883971" w:rsidDel="004B63B4" w:rsidRDefault="00D40810">
      <w:pPr>
        <w:pStyle w:val="TOC1"/>
        <w:rPr>
          <w:del w:id="530" w:author="Martikainen Tuomas" w:date="2017-03-21T17:10:00Z"/>
          <w:rFonts w:eastAsiaTheme="minorEastAsia"/>
          <w:b w:val="0"/>
          <w:color w:val="auto"/>
          <w:sz w:val="24"/>
          <w:szCs w:val="24"/>
        </w:rPr>
      </w:pPr>
      <w:del w:id="531" w:author="Martikainen Tuomas" w:date="2017-03-21T17:10:00Z">
        <w:r w:rsidRPr="00883971" w:rsidDel="004B63B4">
          <w:delText>6.</w:delText>
        </w:r>
        <w:r w:rsidRPr="00883971" w:rsidDel="004B63B4">
          <w:rPr>
            <w:rFonts w:eastAsiaTheme="minorEastAsia"/>
            <w:b w:val="0"/>
            <w:color w:val="auto"/>
            <w:sz w:val="24"/>
            <w:szCs w:val="24"/>
          </w:rPr>
          <w:tab/>
        </w:r>
        <w:r w:rsidRPr="00883971" w:rsidDel="004B63B4">
          <w:delText>RELEVANT ASSOCIATED IMO GUIDELINES</w:delText>
        </w:r>
        <w:r w:rsidRPr="00883971" w:rsidDel="004B63B4">
          <w:tab/>
          <w:delText>18</w:delText>
        </w:r>
      </w:del>
    </w:p>
    <w:p w:rsidR="00D40810" w:rsidRPr="00883971" w:rsidDel="004B63B4" w:rsidRDefault="00D40810">
      <w:pPr>
        <w:pStyle w:val="TOC2"/>
        <w:rPr>
          <w:del w:id="532" w:author="Martikainen Tuomas" w:date="2017-03-21T17:10:00Z"/>
          <w:rFonts w:eastAsiaTheme="minorEastAsia"/>
          <w:color w:val="auto"/>
          <w:sz w:val="24"/>
          <w:szCs w:val="24"/>
        </w:rPr>
      </w:pPr>
      <w:del w:id="533" w:author="Martikainen Tuomas" w:date="2017-03-21T17:10:00Z">
        <w:r w:rsidRPr="00883971" w:rsidDel="004B63B4">
          <w:delText>6.1.</w:delText>
        </w:r>
        <w:r w:rsidRPr="00883971" w:rsidDel="004B63B4">
          <w:rPr>
            <w:rFonts w:eastAsiaTheme="minorEastAsia"/>
            <w:color w:val="auto"/>
            <w:sz w:val="24"/>
            <w:szCs w:val="24"/>
          </w:rPr>
          <w:tab/>
        </w:r>
        <w:r w:rsidRPr="00883971" w:rsidDel="004B63B4">
          <w:delText>Guidelines on SQA and HCD</w:delText>
        </w:r>
        <w:r w:rsidRPr="00883971" w:rsidDel="004B63B4">
          <w:tab/>
          <w:delText>18</w:delText>
        </w:r>
      </w:del>
    </w:p>
    <w:p w:rsidR="00D40810" w:rsidRPr="00883971" w:rsidDel="004B63B4" w:rsidRDefault="00D40810">
      <w:pPr>
        <w:pStyle w:val="TOC2"/>
        <w:rPr>
          <w:del w:id="534" w:author="Martikainen Tuomas" w:date="2017-03-21T17:10:00Z"/>
          <w:rFonts w:eastAsiaTheme="minorEastAsia"/>
          <w:color w:val="auto"/>
          <w:sz w:val="24"/>
          <w:szCs w:val="24"/>
        </w:rPr>
      </w:pPr>
      <w:del w:id="535" w:author="Martikainen Tuomas" w:date="2017-03-21T17:10:00Z">
        <w:r w:rsidRPr="00883971" w:rsidDel="004B63B4">
          <w:delText>6.2.</w:delText>
        </w:r>
        <w:r w:rsidRPr="00883971" w:rsidDel="004B63B4">
          <w:rPr>
            <w:rFonts w:eastAsiaTheme="minorEastAsia"/>
            <w:color w:val="auto"/>
            <w:sz w:val="24"/>
            <w:szCs w:val="24"/>
          </w:rPr>
          <w:tab/>
        </w:r>
        <w:r w:rsidRPr="00883971" w:rsidDel="004B63B4">
          <w:delText>Guidelines on Display of nav info from comms</w:delText>
        </w:r>
        <w:r w:rsidRPr="00883971" w:rsidDel="004B63B4">
          <w:tab/>
          <w:delText>18</w:delText>
        </w:r>
      </w:del>
    </w:p>
    <w:p w:rsidR="00D40810" w:rsidRPr="00883971" w:rsidDel="004B63B4" w:rsidRDefault="00D40810">
      <w:pPr>
        <w:pStyle w:val="TOC2"/>
        <w:rPr>
          <w:del w:id="536" w:author="Martikainen Tuomas" w:date="2017-03-21T17:10:00Z"/>
          <w:rFonts w:eastAsiaTheme="minorEastAsia"/>
          <w:color w:val="auto"/>
          <w:sz w:val="24"/>
          <w:szCs w:val="24"/>
        </w:rPr>
      </w:pPr>
      <w:del w:id="537" w:author="Martikainen Tuomas" w:date="2017-03-21T17:10:00Z">
        <w:r w:rsidRPr="00883971" w:rsidDel="004B63B4">
          <w:delText>6.3.</w:delText>
        </w:r>
        <w:r w:rsidRPr="00883971" w:rsidDel="004B63B4">
          <w:rPr>
            <w:rFonts w:eastAsiaTheme="minorEastAsia"/>
            <w:color w:val="auto"/>
            <w:sz w:val="24"/>
            <w:szCs w:val="24"/>
          </w:rPr>
          <w:tab/>
        </w:r>
        <w:r w:rsidRPr="00883971" w:rsidDel="004B63B4">
          <w:delText>Guidelines on test beds reporting</w:delText>
        </w:r>
        <w:r w:rsidRPr="00883971" w:rsidDel="004B63B4">
          <w:tab/>
          <w:delText>18</w:delText>
        </w:r>
      </w:del>
    </w:p>
    <w:p w:rsidR="00D40810" w:rsidRPr="00883971" w:rsidDel="004B63B4" w:rsidRDefault="00D40810">
      <w:pPr>
        <w:pStyle w:val="TOC1"/>
        <w:rPr>
          <w:del w:id="538" w:author="Martikainen Tuomas" w:date="2017-03-21T17:10:00Z"/>
          <w:rFonts w:eastAsiaTheme="minorEastAsia"/>
          <w:b w:val="0"/>
          <w:color w:val="auto"/>
          <w:sz w:val="24"/>
          <w:szCs w:val="24"/>
        </w:rPr>
      </w:pPr>
      <w:del w:id="539" w:author="Martikainen Tuomas" w:date="2017-03-21T17:10:00Z">
        <w:r w:rsidRPr="00883971" w:rsidDel="004B63B4">
          <w:delText>7.</w:delText>
        </w:r>
        <w:r w:rsidRPr="00883971" w:rsidDel="004B63B4">
          <w:rPr>
            <w:rFonts w:eastAsiaTheme="minorEastAsia"/>
            <w:b w:val="0"/>
            <w:color w:val="auto"/>
            <w:sz w:val="24"/>
            <w:szCs w:val="24"/>
          </w:rPr>
          <w:tab/>
        </w:r>
        <w:r w:rsidRPr="00883971" w:rsidDel="004B63B4">
          <w:delText>LIST OF PUBLICATIONS THAT CAN BE DIGITAL</w:delText>
        </w:r>
        <w:r w:rsidRPr="00883971" w:rsidDel="004B63B4">
          <w:tab/>
          <w:delText>18</w:delText>
        </w:r>
      </w:del>
    </w:p>
    <w:p w:rsidR="00D40810" w:rsidRPr="00883971" w:rsidDel="004B63B4" w:rsidRDefault="00D40810">
      <w:pPr>
        <w:pStyle w:val="TOC1"/>
        <w:rPr>
          <w:del w:id="540" w:author="Martikainen Tuomas" w:date="2017-03-21T17:10:00Z"/>
          <w:rFonts w:eastAsiaTheme="minorEastAsia"/>
          <w:b w:val="0"/>
          <w:color w:val="auto"/>
          <w:sz w:val="24"/>
          <w:szCs w:val="24"/>
        </w:rPr>
      </w:pPr>
      <w:del w:id="541" w:author="Martikainen Tuomas" w:date="2017-03-21T17:10:00Z">
        <w:r w:rsidRPr="00883971" w:rsidDel="004B63B4">
          <w:delText>8.</w:delText>
        </w:r>
        <w:r w:rsidRPr="00883971" w:rsidDel="004B63B4">
          <w:rPr>
            <w:rFonts w:eastAsiaTheme="minorEastAsia"/>
            <w:b w:val="0"/>
            <w:color w:val="auto"/>
            <w:sz w:val="24"/>
            <w:szCs w:val="24"/>
          </w:rPr>
          <w:tab/>
        </w:r>
        <w:r w:rsidRPr="00883971" w:rsidDel="004B63B4">
          <w:delText>ACRONYMS</w:delText>
        </w:r>
        <w:r w:rsidRPr="00883971" w:rsidDel="004B63B4">
          <w:tab/>
          <w:delText>18</w:delText>
        </w:r>
      </w:del>
    </w:p>
    <w:p w:rsidR="00D40810" w:rsidRPr="00883971" w:rsidDel="004B63B4" w:rsidRDefault="00D40810">
      <w:pPr>
        <w:pStyle w:val="TOC4"/>
        <w:rPr>
          <w:del w:id="542" w:author="Martikainen Tuomas" w:date="2017-03-21T17:10:00Z"/>
          <w:rFonts w:eastAsiaTheme="minorEastAsia"/>
          <w:b w:val="0"/>
          <w:noProof/>
          <w:color w:val="auto"/>
          <w:sz w:val="24"/>
          <w:szCs w:val="24"/>
        </w:rPr>
      </w:pPr>
      <w:del w:id="543" w:author="Martikainen Tuomas" w:date="2017-03-21T17:10:00Z">
        <w:r w:rsidRPr="00883971" w:rsidDel="004B63B4">
          <w:rPr>
            <w:noProof/>
            <w:u w:color="407EC9"/>
          </w:rPr>
          <w:delText>ANNEX A</w:delText>
        </w:r>
        <w:r w:rsidRPr="00883971" w:rsidDel="004B63B4">
          <w:rPr>
            <w:rFonts w:eastAsiaTheme="minorEastAsia"/>
            <w:b w:val="0"/>
            <w:noProof/>
            <w:color w:val="auto"/>
            <w:sz w:val="24"/>
            <w:szCs w:val="24"/>
          </w:rPr>
          <w:tab/>
        </w:r>
        <w:r w:rsidRPr="00883971" w:rsidDel="004B63B4">
          <w:rPr>
            <w:noProof/>
          </w:rPr>
          <w:delText>ANNEX</w:delText>
        </w:r>
        <w:r w:rsidRPr="00883971" w:rsidDel="004B63B4">
          <w:rPr>
            <w:noProof/>
          </w:rPr>
          <w:tab/>
          <w:delText>19</w:delText>
        </w:r>
      </w:del>
    </w:p>
    <w:p w:rsidR="00D40810" w:rsidRPr="00883971" w:rsidDel="004B63B4" w:rsidRDefault="00D40810">
      <w:pPr>
        <w:pStyle w:val="TOC5"/>
        <w:tabs>
          <w:tab w:val="left" w:pos="1843"/>
        </w:tabs>
        <w:rPr>
          <w:del w:id="544" w:author="Martikainen Tuomas" w:date="2017-03-21T17:10:00Z"/>
          <w:rFonts w:eastAsiaTheme="minorEastAsia" w:cstheme="minorBidi"/>
          <w:noProof/>
          <w:color w:val="auto"/>
          <w:sz w:val="24"/>
          <w:szCs w:val="24"/>
        </w:rPr>
      </w:pPr>
      <w:del w:id="545" w:author="Martikainen Tuomas" w:date="2017-03-21T17:10:00Z">
        <w:r w:rsidRPr="00883971" w:rsidDel="004B63B4">
          <w:rPr>
            <w:caps/>
            <w:noProof/>
            <w:u w:color="407EC9"/>
          </w:rPr>
          <w:delText>APPENDIX 1</w:delText>
        </w:r>
        <w:r w:rsidRPr="00883971" w:rsidDel="004B63B4">
          <w:rPr>
            <w:rFonts w:eastAsiaTheme="minorEastAsia" w:cstheme="minorBidi"/>
            <w:noProof/>
            <w:color w:val="auto"/>
            <w:sz w:val="24"/>
            <w:szCs w:val="24"/>
          </w:rPr>
          <w:tab/>
        </w:r>
        <w:r w:rsidRPr="00883971" w:rsidDel="004B63B4">
          <w:rPr>
            <w:noProof/>
          </w:rPr>
          <w:delText>APPENDIX TITLE</w:delText>
        </w:r>
        <w:r w:rsidRPr="00883971" w:rsidDel="004B63B4">
          <w:rPr>
            <w:noProof/>
          </w:rPr>
          <w:tab/>
          <w:delText>20</w:delText>
        </w:r>
      </w:del>
    </w:p>
    <w:p w:rsidR="00642025" w:rsidRPr="00883971" w:rsidRDefault="004A4EC4" w:rsidP="0093492E">
      <w:pPr>
        <w:rPr>
          <w:b/>
          <w:color w:val="00558C" w:themeColor="accent1"/>
          <w:sz w:val="22"/>
        </w:rPr>
      </w:pPr>
      <w:r w:rsidRPr="00883971">
        <w:rPr>
          <w:rFonts w:eastAsia="Times New Roman" w:cs="Times New Roman"/>
          <w:b/>
          <w:color w:val="00558C" w:themeColor="accent1"/>
          <w:sz w:val="22"/>
          <w:szCs w:val="20"/>
        </w:rPr>
        <w:fldChar w:fldCharType="end"/>
      </w:r>
    </w:p>
    <w:p w:rsidR="0078486B" w:rsidRPr="00883971" w:rsidRDefault="002F265A" w:rsidP="00C9558A">
      <w:pPr>
        <w:pStyle w:val="ListofFigures"/>
      </w:pPr>
      <w:r w:rsidRPr="00883971">
        <w:t>List of Tables</w:t>
      </w:r>
    </w:p>
    <w:p w:rsidR="00E062A6" w:rsidRPr="00883971" w:rsidRDefault="00923B4D">
      <w:pPr>
        <w:pStyle w:val="TableofFigures"/>
        <w:rPr>
          <w:rFonts w:eastAsiaTheme="minorEastAsia"/>
          <w:i w:val="0"/>
          <w:sz w:val="24"/>
          <w:szCs w:val="24"/>
        </w:rPr>
      </w:pPr>
      <w:r w:rsidRPr="00883971">
        <w:fldChar w:fldCharType="begin"/>
      </w:r>
      <w:r w:rsidRPr="00883971">
        <w:instrText xml:space="preserve"> TOC \t "Table caption" \c </w:instrText>
      </w:r>
      <w:r w:rsidRPr="00883971">
        <w:fldChar w:fldCharType="separate"/>
      </w:r>
      <w:r w:rsidR="00E062A6" w:rsidRPr="00883971">
        <w:t>Table 1</w:t>
      </w:r>
      <w:r w:rsidR="00E062A6" w:rsidRPr="00883971">
        <w:rPr>
          <w:rFonts w:eastAsiaTheme="minorEastAsia"/>
          <w:i w:val="0"/>
          <w:sz w:val="24"/>
          <w:szCs w:val="24"/>
        </w:rPr>
        <w:tab/>
      </w:r>
      <w:r w:rsidR="00E062A6" w:rsidRPr="00883971">
        <w:t>Responsible Authorities</w:t>
      </w:r>
      <w:r w:rsidR="00E062A6" w:rsidRPr="00883971">
        <w:tab/>
      </w:r>
      <w:r w:rsidR="00E062A6" w:rsidRPr="00883971">
        <w:fldChar w:fldCharType="begin"/>
      </w:r>
      <w:r w:rsidR="00E062A6" w:rsidRPr="00883971">
        <w:instrText xml:space="preserve"> PAGEREF _Toc450409568 \h </w:instrText>
      </w:r>
      <w:r w:rsidR="00E062A6" w:rsidRPr="00883971">
        <w:fldChar w:fldCharType="separate"/>
      </w:r>
      <w:r w:rsidR="00E062A6" w:rsidRPr="00883971">
        <w:t>7</w:t>
      </w:r>
      <w:r w:rsidR="00E062A6" w:rsidRPr="00883971">
        <w:fldChar w:fldCharType="end"/>
      </w:r>
    </w:p>
    <w:p w:rsidR="00161325" w:rsidRPr="00883971" w:rsidRDefault="00923B4D" w:rsidP="00923B4D">
      <w:pPr>
        <w:pStyle w:val="BodyText"/>
      </w:pPr>
      <w:r w:rsidRPr="00883971">
        <w:fldChar w:fldCharType="end"/>
      </w:r>
    </w:p>
    <w:p w:rsidR="00B07717" w:rsidRPr="00883971" w:rsidRDefault="00B07717" w:rsidP="007D1805">
      <w:pPr>
        <w:pStyle w:val="TableofFigures"/>
        <w:rPr>
          <w:i w:val="0"/>
        </w:rPr>
      </w:pPr>
    </w:p>
    <w:p w:rsidR="00790277" w:rsidRPr="00883971" w:rsidRDefault="00790277" w:rsidP="003274DB">
      <w:pPr>
        <w:sectPr w:rsidR="00790277" w:rsidRPr="00883971"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rsidR="004944C8" w:rsidRPr="00883971" w:rsidRDefault="00ED4450" w:rsidP="00DE2814">
      <w:pPr>
        <w:pStyle w:val="Heading1"/>
      </w:pPr>
      <w:bookmarkStart w:id="549" w:name="_Toc477879569"/>
      <w:r w:rsidRPr="00883971">
        <w:lastRenderedPageBreak/>
        <w:t>INTRODUCTION</w:t>
      </w:r>
      <w:bookmarkEnd w:id="549"/>
    </w:p>
    <w:p w:rsidR="004944C8" w:rsidRPr="00883971" w:rsidRDefault="004944C8" w:rsidP="004944C8">
      <w:pPr>
        <w:pStyle w:val="Heading1separatationline"/>
      </w:pPr>
    </w:p>
    <w:p w:rsidR="00A524B5" w:rsidRPr="00883971" w:rsidRDefault="00554F70" w:rsidP="00FF4DF0">
      <w:pPr>
        <w:pStyle w:val="Heading2"/>
      </w:pPr>
      <w:bookmarkStart w:id="550" w:name="_Toc477879570"/>
      <w:r w:rsidRPr="00883971">
        <w:t>General Description</w:t>
      </w:r>
      <w:bookmarkEnd w:id="550"/>
    </w:p>
    <w:p w:rsidR="00A524B5" w:rsidRPr="00883971" w:rsidRDefault="00A524B5" w:rsidP="00A524B5">
      <w:pPr>
        <w:pStyle w:val="Heading2separationline"/>
      </w:pPr>
    </w:p>
    <w:p w:rsidR="00855EBE" w:rsidDel="002C2D60" w:rsidRDefault="00855EBE" w:rsidP="00855EBE">
      <w:pPr>
        <w:rPr>
          <w:del w:id="551" w:author="Administrator" w:date="2017-03-14T13:55:00Z"/>
          <w:sz w:val="22"/>
        </w:rPr>
      </w:pPr>
      <w:bookmarkStart w:id="552" w:name="_Toc434514862"/>
      <w:r w:rsidRPr="00C14D8A">
        <w:rPr>
          <w:sz w:val="22"/>
        </w:rPr>
        <w:t xml:space="preserve">When developing the IMO e-Navigation strategy to improve safety and efficiency of sea transport it became clear that </w:t>
      </w:r>
      <w:r>
        <w:rPr>
          <w:sz w:val="22"/>
        </w:rPr>
        <w:t xml:space="preserve">digital </w:t>
      </w:r>
      <w:r w:rsidRPr="00C14D8A">
        <w:rPr>
          <w:sz w:val="22"/>
        </w:rPr>
        <w:t xml:space="preserve">services provided to ships are an essential part of this initiative. In order to best </w:t>
      </w:r>
      <w:proofErr w:type="gramStart"/>
      <w:r w:rsidRPr="00C14D8A">
        <w:rPr>
          <w:sz w:val="22"/>
        </w:rPr>
        <w:t>describe,</w:t>
      </w:r>
      <w:proofErr w:type="gramEnd"/>
      <w:r w:rsidRPr="00C14D8A">
        <w:rPr>
          <w:sz w:val="22"/>
        </w:rPr>
        <w:t xml:space="preserve"> structure and implement those services</w:t>
      </w:r>
      <w:r>
        <w:rPr>
          <w:sz w:val="22"/>
        </w:rPr>
        <w:t>,</w:t>
      </w:r>
      <w:r w:rsidRPr="00C14D8A">
        <w:rPr>
          <w:sz w:val="22"/>
        </w:rPr>
        <w:t xml:space="preserve"> IMO introduced the concept of “Marine Service Portfolios” (MSPs). </w:t>
      </w:r>
    </w:p>
    <w:p w:rsidR="00834B3A" w:rsidRDefault="00834B3A" w:rsidP="00C14D8A">
      <w:pPr>
        <w:rPr>
          <w:sz w:val="22"/>
        </w:rPr>
      </w:pPr>
    </w:p>
    <w:p w:rsidR="00834B3A" w:rsidRDefault="00834B3A" w:rsidP="00C14D8A">
      <w:pPr>
        <w:rPr>
          <w:sz w:val="22"/>
        </w:rPr>
      </w:pPr>
      <w:r>
        <w:rPr>
          <w:sz w:val="22"/>
        </w:rPr>
        <w:t xml:space="preserve">A </w:t>
      </w:r>
      <w:r w:rsidR="003D11C1">
        <w:rPr>
          <w:sz w:val="22"/>
        </w:rPr>
        <w:t>“</w:t>
      </w:r>
      <w:r>
        <w:rPr>
          <w:sz w:val="22"/>
        </w:rPr>
        <w:t>Maritime Service Portfolio (MSP)</w:t>
      </w:r>
      <w:r w:rsidR="003D11C1">
        <w:rPr>
          <w:sz w:val="22"/>
        </w:rPr>
        <w:t>”</w:t>
      </w:r>
      <w:r>
        <w:rPr>
          <w:sz w:val="22"/>
        </w:rPr>
        <w:t xml:space="preserve"> defines and describes the set of operational and technical services and their level of service provided </w:t>
      </w:r>
      <w:ins w:id="553" w:author="Administrator" w:date="2017-03-14T14:27:00Z">
        <w:r w:rsidR="00AF52E5">
          <w:rPr>
            <w:sz w:val="22"/>
          </w:rPr>
          <w:t xml:space="preserve">by a stakeholder </w:t>
        </w:r>
      </w:ins>
      <w:r>
        <w:rPr>
          <w:sz w:val="22"/>
        </w:rPr>
        <w:t>in a given sea area, waterways or ports, as appropriate. (NAV 57/6 para 23)</w:t>
      </w:r>
    </w:p>
    <w:p w:rsidR="00834B3A" w:rsidRDefault="00834B3A" w:rsidP="00C14D8A">
      <w:pPr>
        <w:rPr>
          <w:sz w:val="22"/>
        </w:rPr>
      </w:pPr>
    </w:p>
    <w:p w:rsidR="00834B3A" w:rsidRDefault="00C14D8A" w:rsidP="00C14D8A">
      <w:pPr>
        <w:rPr>
          <w:ins w:id="554" w:author="Administrator" w:date="2017-03-14T14:01:00Z"/>
          <w:sz w:val="22"/>
        </w:rPr>
      </w:pPr>
      <w:r w:rsidRPr="00C14D8A">
        <w:rPr>
          <w:sz w:val="22"/>
        </w:rPr>
        <w:t xml:space="preserve">IMO has identified a </w:t>
      </w:r>
      <w:r w:rsidR="003D11C1">
        <w:rPr>
          <w:sz w:val="22"/>
        </w:rPr>
        <w:t xml:space="preserve">preliminary </w:t>
      </w:r>
      <w:r w:rsidRPr="00C14D8A">
        <w:rPr>
          <w:sz w:val="22"/>
        </w:rPr>
        <w:t>list of 16 MSPs</w:t>
      </w:r>
      <w:r w:rsidR="00834B3A">
        <w:rPr>
          <w:sz w:val="22"/>
        </w:rPr>
        <w:t>.</w:t>
      </w:r>
      <w:r w:rsidR="003D11C1">
        <w:rPr>
          <w:sz w:val="22"/>
        </w:rPr>
        <w:t xml:space="preserve"> Under its remit, IALA recognised that additional MSPs </w:t>
      </w:r>
      <w:proofErr w:type="gramStart"/>
      <w:r w:rsidR="003D11C1">
        <w:rPr>
          <w:sz w:val="22"/>
        </w:rPr>
        <w:t>were needed</w:t>
      </w:r>
      <w:proofErr w:type="gramEnd"/>
      <w:r w:rsidR="003D11C1">
        <w:rPr>
          <w:sz w:val="22"/>
        </w:rPr>
        <w:t xml:space="preserve"> for items such as </w:t>
      </w:r>
      <w:proofErr w:type="spellStart"/>
      <w:r w:rsidR="003D11C1">
        <w:rPr>
          <w:sz w:val="22"/>
        </w:rPr>
        <w:t>AtoNs</w:t>
      </w:r>
      <w:proofErr w:type="spellEnd"/>
      <w:r w:rsidR="003D11C1">
        <w:rPr>
          <w:sz w:val="22"/>
        </w:rPr>
        <w:t xml:space="preserve"> and PNT, which have been added to these guidelines. </w:t>
      </w:r>
    </w:p>
    <w:p w:rsidR="002C2D60" w:rsidRDefault="002C2D60" w:rsidP="00C14D8A">
      <w:pPr>
        <w:rPr>
          <w:sz w:val="22"/>
        </w:rPr>
      </w:pPr>
    </w:p>
    <w:p w:rsidR="00C14D8A" w:rsidRDefault="00855EBE" w:rsidP="00FF4DF0">
      <w:pPr>
        <w:pStyle w:val="Heading2"/>
      </w:pPr>
      <w:bookmarkStart w:id="555" w:name="_Toc477879571"/>
      <w:r>
        <w:t>Purpose</w:t>
      </w:r>
      <w:bookmarkEnd w:id="555"/>
    </w:p>
    <w:p w:rsidR="00855EBE" w:rsidRPr="00855EBE" w:rsidRDefault="00855EBE" w:rsidP="00855EBE">
      <w:pPr>
        <w:pStyle w:val="Heading2separationline"/>
      </w:pPr>
    </w:p>
    <w:p w:rsidR="00C14D8A" w:rsidRDefault="00C14D8A" w:rsidP="00C14D8A">
      <w:pPr>
        <w:rPr>
          <w:sz w:val="22"/>
        </w:rPr>
      </w:pPr>
      <w:r w:rsidRPr="00C14D8A">
        <w:rPr>
          <w:sz w:val="22"/>
        </w:rPr>
        <w:t xml:space="preserve">This guideline </w:t>
      </w:r>
      <w:r w:rsidR="00855EBE">
        <w:rPr>
          <w:sz w:val="22"/>
        </w:rPr>
        <w:t xml:space="preserve">is </w:t>
      </w:r>
      <w:r w:rsidRPr="00C14D8A">
        <w:rPr>
          <w:sz w:val="22"/>
        </w:rPr>
        <w:t xml:space="preserve">mainly for providers of services defined in MSPs to understand what </w:t>
      </w:r>
      <w:proofErr w:type="gramStart"/>
      <w:r w:rsidRPr="00C14D8A">
        <w:rPr>
          <w:sz w:val="22"/>
        </w:rPr>
        <w:t>is expected by the maritime community</w:t>
      </w:r>
      <w:proofErr w:type="gramEnd"/>
      <w:r w:rsidRPr="00C14D8A">
        <w:rPr>
          <w:sz w:val="22"/>
        </w:rPr>
        <w:t xml:space="preserve"> if a dedicated provider of such services is declaring the availability of an MSP in their jurisdiction. It provides the basic information on the defined MSPs. It describes the objectives to </w:t>
      </w:r>
      <w:proofErr w:type="gramStart"/>
      <w:r w:rsidRPr="00C14D8A">
        <w:rPr>
          <w:sz w:val="22"/>
        </w:rPr>
        <w:t>be achieved</w:t>
      </w:r>
      <w:proofErr w:type="gramEnd"/>
      <w:r w:rsidRPr="00C14D8A">
        <w:rPr>
          <w:sz w:val="22"/>
        </w:rPr>
        <w:t xml:space="preserve"> with the MSP as well as a short explanation of the MSP. It also includes references to other MSPs, which may be associated to the specific MSP in question.</w:t>
      </w:r>
    </w:p>
    <w:p w:rsidR="00C14D8A" w:rsidRDefault="00C14D8A" w:rsidP="00C14D8A">
      <w:pPr>
        <w:rPr>
          <w:sz w:val="22"/>
        </w:rPr>
      </w:pPr>
    </w:p>
    <w:p w:rsidR="00C14D8A" w:rsidRDefault="00C14D8A" w:rsidP="00C14D8A">
      <w:pPr>
        <w:rPr>
          <w:ins w:id="556" w:author="Administrator" w:date="2017-03-14T14:02:00Z"/>
          <w:sz w:val="22"/>
        </w:rPr>
      </w:pPr>
      <w:r w:rsidRPr="00C14D8A">
        <w:rPr>
          <w:sz w:val="22"/>
        </w:rPr>
        <w:t xml:space="preserve">This guideline helps providers </w:t>
      </w:r>
      <w:r>
        <w:rPr>
          <w:sz w:val="22"/>
        </w:rPr>
        <w:t xml:space="preserve">to integrate new digital services and </w:t>
      </w:r>
      <w:r w:rsidRPr="00C14D8A">
        <w:rPr>
          <w:sz w:val="22"/>
        </w:rPr>
        <w:t xml:space="preserve">to migrate from conventional to digital services but does not include technical specifications necessary for the implementation of those MSPs. Those </w:t>
      </w:r>
      <w:proofErr w:type="gramStart"/>
      <w:r w:rsidRPr="00C14D8A">
        <w:rPr>
          <w:sz w:val="22"/>
        </w:rPr>
        <w:t>will be defined</w:t>
      </w:r>
      <w:proofErr w:type="gramEnd"/>
      <w:r w:rsidRPr="00C14D8A">
        <w:rPr>
          <w:sz w:val="22"/>
        </w:rPr>
        <w:t xml:space="preserve"> elsewhere through the respective competent bodies, but are referenced in this document for easy access. It rather provides the guidance on the overarching expectations for a service provider of a given MSP.</w:t>
      </w:r>
    </w:p>
    <w:p w:rsidR="002C2D60" w:rsidRDefault="002C2D60" w:rsidP="00C14D8A">
      <w:pPr>
        <w:rPr>
          <w:ins w:id="557" w:author="Administrator" w:date="2017-03-14T14:02:00Z"/>
          <w:sz w:val="22"/>
        </w:rPr>
      </w:pPr>
    </w:p>
    <w:p w:rsidR="002C2D60" w:rsidRDefault="002C2D60" w:rsidP="00C14D8A">
      <w:pPr>
        <w:rPr>
          <w:sz w:val="22"/>
        </w:rPr>
      </w:pPr>
      <w:r>
        <w:rPr>
          <w:sz w:val="22"/>
        </w:rPr>
        <w:t xml:space="preserve">The services described in this guideline </w:t>
      </w:r>
      <w:proofErr w:type="gramStart"/>
      <w:r w:rsidR="005B42C7">
        <w:rPr>
          <w:sz w:val="22"/>
        </w:rPr>
        <w:t>are intended</w:t>
      </w:r>
      <w:proofErr w:type="gramEnd"/>
      <w:r w:rsidR="005B42C7">
        <w:rPr>
          <w:sz w:val="22"/>
        </w:rPr>
        <w:t xml:space="preserve"> for IALA guidance, </w:t>
      </w:r>
      <w:r>
        <w:rPr>
          <w:sz w:val="22"/>
        </w:rPr>
        <w:t xml:space="preserve">but can </w:t>
      </w:r>
      <w:r w:rsidR="005B42C7">
        <w:rPr>
          <w:sz w:val="22"/>
        </w:rPr>
        <w:t xml:space="preserve">also </w:t>
      </w:r>
      <w:r>
        <w:rPr>
          <w:sz w:val="22"/>
        </w:rPr>
        <w:t>be used for other organisations and authorities planning to implement a set of services as a portfolio.</w:t>
      </w:r>
    </w:p>
    <w:p w:rsidR="00855EBE" w:rsidRPr="00C14D8A" w:rsidRDefault="00855EBE" w:rsidP="00C14D8A">
      <w:pPr>
        <w:rPr>
          <w:sz w:val="22"/>
        </w:rPr>
      </w:pPr>
    </w:p>
    <w:p w:rsidR="00554F70" w:rsidRPr="00883971" w:rsidRDefault="00855EBE" w:rsidP="00FF4DF0">
      <w:pPr>
        <w:pStyle w:val="Heading2"/>
        <w:rPr>
          <w:rFonts w:eastAsiaTheme="minorHAnsi"/>
        </w:rPr>
      </w:pPr>
      <w:bookmarkStart w:id="558" w:name="_Toc477879572"/>
      <w:r>
        <w:rPr>
          <w:rFonts w:eastAsiaTheme="minorHAnsi"/>
        </w:rPr>
        <w:t>I</w:t>
      </w:r>
      <w:r w:rsidR="00F05FB2">
        <w:rPr>
          <w:rFonts w:eastAsiaTheme="minorHAnsi"/>
        </w:rPr>
        <w:t>mplementation</w:t>
      </w:r>
      <w:bookmarkEnd w:id="558"/>
    </w:p>
    <w:p w:rsidR="00554F70" w:rsidRPr="00883971" w:rsidRDefault="00554F70" w:rsidP="00554F70">
      <w:pPr>
        <w:pStyle w:val="Heading2separationline"/>
      </w:pPr>
    </w:p>
    <w:p w:rsidR="00855EBE" w:rsidRDefault="00F05FB2" w:rsidP="00855EBE">
      <w:pPr>
        <w:pStyle w:val="BodyText"/>
        <w:rPr>
          <w:ins w:id="559" w:author="Administrator" w:date="2016-09-21T13:39:00Z"/>
        </w:rPr>
      </w:pPr>
      <w:r>
        <w:t xml:space="preserve">The services described within this guideline </w:t>
      </w:r>
      <w:proofErr w:type="gramStart"/>
      <w:r>
        <w:t>can be implemented</w:t>
      </w:r>
      <w:proofErr w:type="gramEnd"/>
      <w:r>
        <w:t xml:space="preserve"> in full or in part, based on individual service providers local circumstances</w:t>
      </w:r>
    </w:p>
    <w:p w:rsidR="00554F70" w:rsidRPr="00883971" w:rsidRDefault="005B42C7" w:rsidP="00554F70">
      <w:pPr>
        <w:pStyle w:val="BodyText"/>
      </w:pPr>
      <w:ins w:id="560" w:author="Administrator" w:date="2017-03-14T14:13:00Z">
        <w:r>
          <w:t>Add diagram here</w:t>
        </w:r>
      </w:ins>
      <w:ins w:id="561" w:author="Administrator" w:date="2017-03-15T09:29:00Z">
        <w:r w:rsidR="005B13C4">
          <w:t xml:space="preserve"> </w:t>
        </w:r>
        <w:r w:rsidR="005B13C4" w:rsidRPr="005B13C4">
          <w:rPr>
            <w:highlight w:val="yellow"/>
          </w:rPr>
          <w:t>Portugal+ Michael B</w:t>
        </w:r>
      </w:ins>
    </w:p>
    <w:p w:rsidR="00554F70" w:rsidRPr="00883971" w:rsidRDefault="00AF52E5" w:rsidP="00554F70">
      <w:pPr>
        <w:pStyle w:val="Heading1"/>
        <w:rPr>
          <w:rFonts w:eastAsiaTheme="minorHAnsi"/>
        </w:rPr>
      </w:pPr>
      <w:bookmarkStart w:id="562" w:name="_Toc477879573"/>
      <w:r>
        <w:rPr>
          <w:rFonts w:eastAsiaTheme="minorHAnsi"/>
        </w:rPr>
        <w:t xml:space="preserve">Governing body, </w:t>
      </w:r>
      <w:r w:rsidR="00554F70" w:rsidRPr="00883971">
        <w:rPr>
          <w:rFonts w:eastAsiaTheme="minorHAnsi"/>
        </w:rPr>
        <w:t>SERVICE PROVIDERS &amp; STAKEHOLDERS</w:t>
      </w:r>
      <w:bookmarkEnd w:id="562"/>
    </w:p>
    <w:p w:rsidR="00554F70" w:rsidRPr="00883971" w:rsidRDefault="00554F70" w:rsidP="00554F70">
      <w:pPr>
        <w:pStyle w:val="Heading1separatationline"/>
      </w:pPr>
    </w:p>
    <w:p w:rsidR="00554F70" w:rsidRPr="00883971" w:rsidRDefault="00554F70" w:rsidP="00FF4DF0">
      <w:pPr>
        <w:pStyle w:val="Heading2"/>
        <w:rPr>
          <w:rFonts w:eastAsiaTheme="minorHAnsi"/>
        </w:rPr>
      </w:pPr>
      <w:bookmarkStart w:id="563" w:name="_Toc477879574"/>
      <w:r w:rsidRPr="00883971">
        <w:rPr>
          <w:rFonts w:eastAsiaTheme="minorHAnsi"/>
        </w:rPr>
        <w:t>Definition</w:t>
      </w:r>
      <w:r w:rsidR="00AF52E5">
        <w:rPr>
          <w:rFonts w:eastAsiaTheme="minorHAnsi"/>
        </w:rPr>
        <w:t>s</w:t>
      </w:r>
      <w:bookmarkEnd w:id="563"/>
    </w:p>
    <w:p w:rsidR="00B51D39" w:rsidRDefault="00B51D39" w:rsidP="00AF52E5">
      <w:pPr>
        <w:pStyle w:val="Heading2separationline"/>
      </w:pPr>
    </w:p>
    <w:p w:rsidR="00B51D39" w:rsidRPr="00B51D39" w:rsidRDefault="00B51D39" w:rsidP="00B51D39">
      <w:pPr>
        <w:pStyle w:val="BodyText"/>
        <w:rPr>
          <w:rFonts w:ascii="Calibri" w:hAnsi="Calibri" w:cs="Calibri"/>
        </w:rPr>
      </w:pPr>
      <w:r w:rsidRPr="00B51D39">
        <w:t xml:space="preserve">- </w:t>
      </w:r>
      <w:r w:rsidRPr="00B51D39">
        <w:rPr>
          <w:b/>
        </w:rPr>
        <w:t xml:space="preserve">MSP governing </w:t>
      </w:r>
      <w:proofErr w:type="gramStart"/>
      <w:r w:rsidRPr="00B51D39">
        <w:rPr>
          <w:b/>
        </w:rPr>
        <w:t>body</w:t>
      </w:r>
      <w:r w:rsidRPr="00B51D39">
        <w:t xml:space="preserve"> which</w:t>
      </w:r>
      <w:proofErr w:type="gramEnd"/>
      <w:r w:rsidRPr="00B51D39">
        <w:t xml:space="preserve"> defines and</w:t>
      </w:r>
      <w:r>
        <w:t xml:space="preserve"> </w:t>
      </w:r>
      <w:r w:rsidRPr="00B51D39">
        <w:t>maintains the overall architecture of the</w:t>
      </w:r>
      <w:r>
        <w:t xml:space="preserve"> </w:t>
      </w:r>
      <w:r w:rsidRPr="00B51D39">
        <w:t>MSPs, endorses the definition and scope of</w:t>
      </w:r>
      <w:r>
        <w:t xml:space="preserve"> </w:t>
      </w:r>
      <w:r w:rsidRPr="00B51D39">
        <w:t>individual MSPs, ensures interoperability</w:t>
      </w:r>
      <w:r>
        <w:t xml:space="preserve"> </w:t>
      </w:r>
      <w:r w:rsidRPr="00B51D39">
        <w:t>and consistency, etc. (the IMO/IHO HGDM</w:t>
      </w:r>
      <w:r>
        <w:t xml:space="preserve"> </w:t>
      </w:r>
      <w:r w:rsidRPr="00B51D39">
        <w:t>could be the initial basis for defining</w:t>
      </w:r>
      <w:r>
        <w:t xml:space="preserve"> </w:t>
      </w:r>
      <w:r w:rsidRPr="00B51D39">
        <w:t>further that structure;</w:t>
      </w:r>
    </w:p>
    <w:p w:rsidR="00B51D39" w:rsidRPr="00B51D39" w:rsidRDefault="00B51D39" w:rsidP="00B51D39">
      <w:pPr>
        <w:pStyle w:val="BodyText"/>
        <w:rPr>
          <w:rFonts w:ascii="Calibri" w:hAnsi="Calibri" w:cs="Calibri"/>
        </w:rPr>
      </w:pPr>
      <w:r w:rsidRPr="00B51D39">
        <w:rPr>
          <w:rFonts w:ascii="Calibri" w:hAnsi="Calibri" w:cs="Calibri"/>
        </w:rPr>
        <w:t xml:space="preserve">- </w:t>
      </w:r>
      <w:r w:rsidRPr="00B51D39">
        <w:rPr>
          <w:rFonts w:ascii="Calibri" w:hAnsi="Calibri" w:cs="Calibri"/>
          <w:b/>
        </w:rPr>
        <w:t xml:space="preserve">Service definition </w:t>
      </w:r>
      <w:proofErr w:type="gramStart"/>
      <w:r w:rsidRPr="00B51D39">
        <w:rPr>
          <w:rFonts w:ascii="Calibri" w:hAnsi="Calibri" w:cs="Calibri"/>
          <w:b/>
        </w:rPr>
        <w:t>owner</w:t>
      </w:r>
      <w:r w:rsidRPr="00B51D39">
        <w:rPr>
          <w:rFonts w:ascii="Calibri" w:hAnsi="Calibri" w:cs="Calibri"/>
        </w:rPr>
        <w:t xml:space="preserve"> which proposes</w:t>
      </w:r>
      <w:r>
        <w:rPr>
          <w:rFonts w:ascii="Calibri" w:hAnsi="Calibri" w:cs="Calibri"/>
        </w:rPr>
        <w:t xml:space="preserve"> </w:t>
      </w:r>
      <w:r w:rsidRPr="00B51D39">
        <w:rPr>
          <w:rFonts w:ascii="Calibri" w:hAnsi="Calibri" w:cs="Calibri"/>
        </w:rPr>
        <w:t>the definition to the governing body</w:t>
      </w:r>
      <w:proofErr w:type="gramEnd"/>
      <w:r w:rsidRPr="00B51D39">
        <w:rPr>
          <w:rFonts w:ascii="Calibri" w:hAnsi="Calibri" w:cs="Calibri"/>
        </w:rPr>
        <w:t xml:space="preserve"> and</w:t>
      </w:r>
      <w:r>
        <w:rPr>
          <w:rFonts w:ascii="Calibri" w:hAnsi="Calibri" w:cs="Calibri"/>
        </w:rPr>
        <w:t xml:space="preserve"> then implement the agreed </w:t>
      </w:r>
      <w:r w:rsidRPr="00B51D39">
        <w:rPr>
          <w:rFonts w:ascii="Calibri" w:hAnsi="Calibri" w:cs="Calibri"/>
        </w:rPr>
        <w:t>definition</w:t>
      </w:r>
      <w:r>
        <w:rPr>
          <w:rFonts w:ascii="Calibri" w:hAnsi="Calibri" w:cs="Calibri"/>
        </w:rPr>
        <w:t xml:space="preserve"> </w:t>
      </w:r>
      <w:r w:rsidRPr="00B51D39">
        <w:rPr>
          <w:rFonts w:ascii="Calibri" w:hAnsi="Calibri" w:cs="Calibri"/>
        </w:rPr>
        <w:t>through technical specifications</w:t>
      </w:r>
    </w:p>
    <w:p w:rsidR="00B51D39" w:rsidRDefault="00B51D39" w:rsidP="00B51D39">
      <w:pPr>
        <w:pStyle w:val="BodyText"/>
        <w:rPr>
          <w:rFonts w:ascii="Calibri" w:hAnsi="Calibri" w:cs="Calibri"/>
        </w:rPr>
      </w:pPr>
      <w:r w:rsidRPr="00B51D39">
        <w:rPr>
          <w:rFonts w:ascii="Calibri" w:hAnsi="Calibri" w:cs="Calibri"/>
        </w:rPr>
        <w:t xml:space="preserve">- </w:t>
      </w:r>
      <w:r w:rsidRPr="00B51D39">
        <w:rPr>
          <w:rFonts w:ascii="Calibri" w:hAnsi="Calibri" w:cs="Calibri"/>
          <w:b/>
        </w:rPr>
        <w:t xml:space="preserve">Service provider </w:t>
      </w:r>
      <w:r w:rsidRPr="00B51D39">
        <w:rPr>
          <w:rFonts w:ascii="Calibri" w:hAnsi="Calibri" w:cs="Calibri"/>
        </w:rPr>
        <w:t>responsible for delivering</w:t>
      </w:r>
      <w:r>
        <w:rPr>
          <w:rFonts w:ascii="Calibri" w:hAnsi="Calibri" w:cs="Calibri"/>
        </w:rPr>
        <w:t xml:space="preserve"> </w:t>
      </w:r>
      <w:r w:rsidRPr="00B51D39">
        <w:rPr>
          <w:rFonts w:ascii="Calibri" w:hAnsi="Calibri" w:cs="Calibri"/>
        </w:rPr>
        <w:t>an operational service according to the</w:t>
      </w:r>
      <w:r>
        <w:rPr>
          <w:rFonts w:ascii="Calibri" w:hAnsi="Calibri" w:cs="Calibri"/>
        </w:rPr>
        <w:t xml:space="preserve"> </w:t>
      </w:r>
      <w:r w:rsidRPr="00B51D39">
        <w:rPr>
          <w:rFonts w:ascii="Calibri" w:hAnsi="Calibri" w:cs="Calibri"/>
        </w:rPr>
        <w:t>relevant specifications</w:t>
      </w:r>
      <w:proofErr w:type="gramStart"/>
      <w:r w:rsidRPr="00B51D39">
        <w:rPr>
          <w:rFonts w:ascii="Calibri" w:hAnsi="Calibri" w:cs="Calibri"/>
        </w:rPr>
        <w:t>;</w:t>
      </w:r>
      <w:proofErr w:type="gramEnd"/>
    </w:p>
    <w:p w:rsidR="00B51D39" w:rsidRDefault="00B51D39" w:rsidP="00B51D39">
      <w:pPr>
        <w:pStyle w:val="BodyText"/>
        <w:rPr>
          <w:rFonts w:ascii="Calibri" w:hAnsi="Calibri" w:cs="Calibri"/>
        </w:rPr>
      </w:pPr>
      <w:r>
        <w:rPr>
          <w:rFonts w:ascii="Calibri" w:hAnsi="Calibri" w:cs="Calibri"/>
        </w:rPr>
        <w:lastRenderedPageBreak/>
        <w:t xml:space="preserve">- </w:t>
      </w:r>
      <w:proofErr w:type="gramStart"/>
      <w:r w:rsidRPr="00B51D39">
        <w:rPr>
          <w:rFonts w:ascii="Calibri" w:hAnsi="Calibri" w:cs="Calibri"/>
          <w:b/>
        </w:rPr>
        <w:t xml:space="preserve">User </w:t>
      </w:r>
      <w:r w:rsidRPr="00B51D39">
        <w:rPr>
          <w:rFonts w:ascii="Calibri" w:hAnsi="Calibri" w:cs="Calibri"/>
        </w:rPr>
        <w:t>which</w:t>
      </w:r>
      <w:proofErr w:type="gramEnd"/>
      <w:r>
        <w:rPr>
          <w:rFonts w:ascii="Calibri" w:hAnsi="Calibri" w:cs="Calibri"/>
        </w:rPr>
        <w:t xml:space="preserve"> </w:t>
      </w:r>
      <w:r w:rsidRPr="00B51D39">
        <w:rPr>
          <w:rFonts w:ascii="Calibri" w:hAnsi="Calibri" w:cs="Calibri"/>
        </w:rPr>
        <w:t>makes use of the information provided by</w:t>
      </w:r>
      <w:r>
        <w:rPr>
          <w:rFonts w:ascii="Calibri" w:hAnsi="Calibri" w:cs="Calibri"/>
        </w:rPr>
        <w:t xml:space="preserve"> </w:t>
      </w:r>
      <w:r w:rsidRPr="00B51D39">
        <w:rPr>
          <w:rFonts w:ascii="Calibri" w:hAnsi="Calibri" w:cs="Calibri"/>
        </w:rPr>
        <w:t>the service.</w:t>
      </w:r>
      <w:r>
        <w:rPr>
          <w:rFonts w:ascii="Calibri" w:hAnsi="Calibri" w:cs="Calibri"/>
        </w:rPr>
        <w:t xml:space="preserve"> </w:t>
      </w:r>
      <w:r w:rsidRPr="00B51D39">
        <w:rPr>
          <w:rFonts w:ascii="Calibri" w:hAnsi="Calibri" w:cs="Calibri"/>
        </w:rPr>
        <w:t>In some cases (i.e. MSI service), there may</w:t>
      </w:r>
      <w:r>
        <w:rPr>
          <w:rFonts w:ascii="Calibri" w:hAnsi="Calibri" w:cs="Calibri"/>
        </w:rPr>
        <w:t xml:space="preserve"> </w:t>
      </w:r>
      <w:r w:rsidRPr="00B51D39">
        <w:rPr>
          <w:rFonts w:ascii="Calibri" w:hAnsi="Calibri" w:cs="Calibri"/>
        </w:rPr>
        <w:t>be a need to distinguish between the</w:t>
      </w:r>
      <w:r>
        <w:rPr>
          <w:rFonts w:ascii="Calibri" w:hAnsi="Calibri" w:cs="Calibri"/>
        </w:rPr>
        <w:t xml:space="preserve"> </w:t>
      </w:r>
      <w:r w:rsidRPr="00B51D39">
        <w:rPr>
          <w:rFonts w:ascii="Calibri" w:hAnsi="Calibri" w:cs="Calibri"/>
        </w:rPr>
        <w:t>provider of the information content (i.e. a</w:t>
      </w:r>
      <w:r>
        <w:rPr>
          <w:rFonts w:ascii="Calibri" w:hAnsi="Calibri" w:cs="Calibri"/>
        </w:rPr>
        <w:t xml:space="preserve"> </w:t>
      </w:r>
      <w:r w:rsidRPr="00B51D39">
        <w:rPr>
          <w:rFonts w:ascii="Calibri" w:hAnsi="Calibri" w:cs="Calibri"/>
        </w:rPr>
        <w:t>NAVAREA coordinator) and the provider of</w:t>
      </w:r>
      <w:r>
        <w:rPr>
          <w:rFonts w:ascii="Calibri" w:hAnsi="Calibri" w:cs="Calibri"/>
        </w:rPr>
        <w:t xml:space="preserve"> </w:t>
      </w:r>
      <w:r w:rsidRPr="00B51D39">
        <w:rPr>
          <w:rFonts w:ascii="Calibri" w:hAnsi="Calibri" w:cs="Calibri"/>
        </w:rPr>
        <w:t>the communication infrastructure/service</w:t>
      </w:r>
      <w:r>
        <w:rPr>
          <w:rFonts w:ascii="Calibri" w:hAnsi="Calibri" w:cs="Calibri"/>
        </w:rPr>
        <w:t xml:space="preserve"> </w:t>
      </w:r>
      <w:r w:rsidRPr="00B51D39">
        <w:rPr>
          <w:rFonts w:ascii="Calibri" w:hAnsi="Calibri" w:cs="Calibri"/>
        </w:rPr>
        <w:t xml:space="preserve">(i.e. </w:t>
      </w:r>
      <w:proofErr w:type="spellStart"/>
      <w:r w:rsidRPr="00B51D39">
        <w:rPr>
          <w:rFonts w:ascii="Calibri" w:hAnsi="Calibri" w:cs="Calibri"/>
        </w:rPr>
        <w:t>SafetyNET</w:t>
      </w:r>
      <w:proofErr w:type="spellEnd"/>
      <w:r w:rsidRPr="00B51D39">
        <w:rPr>
          <w:rFonts w:ascii="Calibri" w:hAnsi="Calibri" w:cs="Calibri"/>
        </w:rPr>
        <w:t>).</w:t>
      </w:r>
    </w:p>
    <w:p w:rsidR="00B51D39" w:rsidRPr="00B51D39" w:rsidRDefault="00C7286B" w:rsidP="00AF52E5">
      <w:pPr>
        <w:pStyle w:val="BodyText"/>
      </w:pPr>
      <w:r>
        <w:rPr>
          <w:b/>
        </w:rPr>
        <w:t xml:space="preserve">- </w:t>
      </w:r>
      <w:r w:rsidR="00B51D39" w:rsidRPr="00B51D39">
        <w:rPr>
          <w:b/>
        </w:rPr>
        <w:t>Technical service specification owner</w:t>
      </w:r>
      <w:r w:rsidR="00B51D39">
        <w:t xml:space="preserve">  refers to the body responsible for developing and maintaining the technical specification(s) of a service, based on the corresponding service definitions [by way of example: for VTS Information Service, technical service specification owners could be the IALA ENAV Committee and the IHO]</w:t>
      </w:r>
    </w:p>
    <w:p w:rsidR="00360E45" w:rsidRPr="00883971" w:rsidDel="00AF52E5" w:rsidRDefault="00AF52E5" w:rsidP="00554F70">
      <w:pPr>
        <w:pStyle w:val="BodyText"/>
        <w:rPr>
          <w:del w:id="564" w:author="Administrator" w:date="2017-03-14T14:29:00Z"/>
        </w:rPr>
      </w:pPr>
      <w:ins w:id="565" w:author="Administrator" w:date="2017-03-14T14:30:00Z">
        <w:r w:rsidRPr="00AF52E5">
          <w:t xml:space="preserve"> </w:t>
        </w:r>
        <w:bookmarkStart w:id="566" w:name="_Toc477879575"/>
        <w:r>
          <w:t>[</w:t>
        </w:r>
        <w:proofErr w:type="gramStart"/>
        <w:r w:rsidRPr="00855EBE">
          <w:rPr>
            <w:i/>
            <w:color w:val="FF0000"/>
          </w:rPr>
          <w:t>all</w:t>
        </w:r>
        <w:proofErr w:type="gramEnd"/>
        <w:r w:rsidRPr="00855EBE">
          <w:rPr>
            <w:i/>
            <w:color w:val="FF0000"/>
          </w:rPr>
          <w:t xml:space="preserve"> above agreed </w:t>
        </w:r>
        <w:proofErr w:type="spellStart"/>
        <w:r w:rsidRPr="00855EBE">
          <w:rPr>
            <w:i/>
            <w:color w:val="FF0000"/>
          </w:rPr>
          <w:t>enav</w:t>
        </w:r>
        <w:proofErr w:type="spellEnd"/>
        <w:r w:rsidRPr="00855EBE">
          <w:rPr>
            <w:i/>
            <w:color w:val="FF0000"/>
          </w:rPr>
          <w:t xml:space="preserve"> </w:t>
        </w:r>
        <w:r>
          <w:rPr>
            <w:i/>
            <w:color w:val="FF0000"/>
          </w:rPr>
          <w:t>20 with IHO comments</w:t>
        </w:r>
        <w:r w:rsidRPr="00855EBE">
          <w:rPr>
            <w:color w:val="FF0000"/>
          </w:rPr>
          <w:t>]</w:t>
        </w:r>
      </w:ins>
      <w:bookmarkEnd w:id="566"/>
    </w:p>
    <w:p w:rsidR="00554F70" w:rsidRPr="00883971" w:rsidRDefault="00554F70" w:rsidP="00FF4DF0">
      <w:pPr>
        <w:pStyle w:val="Heading2"/>
        <w:rPr>
          <w:rFonts w:eastAsiaTheme="minorHAnsi"/>
        </w:rPr>
      </w:pPr>
      <w:bookmarkStart w:id="567" w:name="_Toc477879576"/>
      <w:r w:rsidRPr="00883971">
        <w:rPr>
          <w:rFonts w:eastAsiaTheme="minorHAnsi"/>
        </w:rPr>
        <w:t>Responsible service providers</w:t>
      </w:r>
      <w:ins w:id="568" w:author="Administrator" w:date="2016-09-21T14:32:00Z">
        <w:r w:rsidR="00287605">
          <w:rPr>
            <w:rFonts w:eastAsiaTheme="minorHAnsi"/>
          </w:rPr>
          <w:t xml:space="preserve"> [to be decided later]</w:t>
        </w:r>
      </w:ins>
      <w:bookmarkEnd w:id="567"/>
    </w:p>
    <w:p w:rsidR="00554F70" w:rsidRPr="00883971" w:rsidRDefault="00554F70" w:rsidP="00554F70">
      <w:pPr>
        <w:pStyle w:val="Heading2separationline"/>
      </w:pPr>
    </w:p>
    <w:p w:rsidR="00554F70" w:rsidRDefault="00554F70" w:rsidP="00554F70">
      <w:pPr>
        <w:pStyle w:val="BodyText"/>
      </w:pPr>
      <w:r w:rsidRPr="00883971">
        <w:t>In each country there will be</w:t>
      </w:r>
      <w:r w:rsidR="003F5B1A">
        <w:t xml:space="preserve"> authorities responsible for</w:t>
      </w:r>
      <w:r w:rsidRPr="00883971">
        <w:t xml:space="preserve"> </w:t>
      </w:r>
      <w:proofErr w:type="gramStart"/>
      <w:r w:rsidR="003F5B1A">
        <w:t>providing</w:t>
      </w:r>
      <w:ins w:id="569" w:author="Administrator" w:date="2016-09-21T14:18:00Z">
        <w:r w:rsidR="000C5786">
          <w:t xml:space="preserve"> </w:t>
        </w:r>
      </w:ins>
      <w:r w:rsidR="00260B01">
        <w:t xml:space="preserve"> information</w:t>
      </w:r>
      <w:proofErr w:type="gramEnd"/>
      <w:r w:rsidR="00260B01">
        <w:t xml:space="preserve"> </w:t>
      </w:r>
      <w:r w:rsidR="003F5B1A">
        <w:t xml:space="preserve"> services</w:t>
      </w:r>
      <w:r w:rsidRPr="00883971">
        <w:t xml:space="preserve">.  The table </w:t>
      </w:r>
      <w:ins w:id="570" w:author="Administrator" w:date="2016-09-21T14:22:00Z">
        <w:r w:rsidR="00DD113A">
          <w:t xml:space="preserve">in Annex </w:t>
        </w:r>
        <w:proofErr w:type="spellStart"/>
        <w:r w:rsidR="00DD113A">
          <w:t>A</w:t>
        </w:r>
      </w:ins>
      <w:del w:id="571" w:author="Administrator" w:date="2016-09-21T14:22:00Z">
        <w:r w:rsidRPr="00883971" w:rsidDel="00DD113A">
          <w:delText xml:space="preserve">below </w:delText>
        </w:r>
      </w:del>
      <w:r w:rsidR="003F5B1A">
        <w:t>offers</w:t>
      </w:r>
      <w:proofErr w:type="spellEnd"/>
      <w:r w:rsidR="003F5B1A">
        <w:t xml:space="preserve"> examples of</w:t>
      </w:r>
      <w:r w:rsidRPr="00883971">
        <w:t xml:space="preserve"> authorit</w:t>
      </w:r>
      <w:r w:rsidR="003F5B1A">
        <w:t>ies</w:t>
      </w:r>
      <w:r w:rsidRPr="00883971">
        <w:t xml:space="preserve"> responsible in each case</w:t>
      </w:r>
      <w:r w:rsidR="003720BD" w:rsidRPr="00883971">
        <w:t>,</w:t>
      </w:r>
      <w:r w:rsidRPr="00883971">
        <w:t xml:space="preserve"> which can be different between countries.</w:t>
      </w:r>
    </w:p>
    <w:p w:rsidR="003C1B9D" w:rsidDel="00DD113A" w:rsidRDefault="003C1B9D" w:rsidP="00554F70">
      <w:pPr>
        <w:pStyle w:val="BodyText"/>
        <w:rPr>
          <w:del w:id="572" w:author="Administrator" w:date="2016-09-21T14:22:00Z"/>
        </w:rPr>
      </w:pPr>
    </w:p>
    <w:p w:rsidR="003C1B9D" w:rsidRPr="00883971" w:rsidRDefault="003C1B9D" w:rsidP="00554F70">
      <w:pPr>
        <w:pStyle w:val="BodyText"/>
      </w:pPr>
      <w:r>
        <w:t>Responsible authorities may require service providers to deliver the operational service.</w:t>
      </w:r>
    </w:p>
    <w:p w:rsidR="00554F70" w:rsidRPr="00883971" w:rsidRDefault="00554F70">
      <w:pPr>
        <w:spacing w:after="200" w:line="276" w:lineRule="auto"/>
        <w:rPr>
          <w:sz w:val="22"/>
        </w:rPr>
      </w:pPr>
      <w:r w:rsidRPr="00883971">
        <w:br w:type="page"/>
      </w:r>
    </w:p>
    <w:p w:rsidR="00554F70" w:rsidRPr="00883971" w:rsidRDefault="00554F70" w:rsidP="00554F70">
      <w:pPr>
        <w:pStyle w:val="Tablecaption"/>
        <w:jc w:val="center"/>
      </w:pPr>
      <w:bookmarkStart w:id="573" w:name="_Toc450409568"/>
      <w:r w:rsidRPr="00883971">
        <w:lastRenderedPageBreak/>
        <w:t>Responsible Authorities</w:t>
      </w:r>
      <w:bookmarkEnd w:id="573"/>
      <w:ins w:id="574" w:author="Administrator" w:date="2016-09-21T14:22:00Z">
        <w:r w:rsidR="00DD113A">
          <w:t xml:space="preserve"> use table </w:t>
        </w:r>
      </w:ins>
      <w:ins w:id="575" w:author="Martikainen Tuomas" w:date="2017-03-22T10:24:00Z">
        <w:r w:rsidR="003016E0">
          <w:t xml:space="preserve">derived </w:t>
        </w:r>
      </w:ins>
      <w:ins w:id="576" w:author="Administrator" w:date="2016-09-21T14:22:00Z">
        <w:r w:rsidR="00DD113A">
          <w:t>from NCSR1/</w:t>
        </w:r>
      </w:ins>
      <w:ins w:id="577" w:author="Martikainen Tuomas" w:date="2017-03-22T10:16:00Z">
        <w:r w:rsidR="00D167DA">
          <w:t>28, annex</w:t>
        </w:r>
      </w:ins>
      <w:ins w:id="578" w:author="Martikainen Tuomas" w:date="2017-03-22T10:17:00Z">
        <w:r w:rsidR="00D167DA">
          <w:t xml:space="preserve"> 7</w:t>
        </w:r>
      </w:ins>
      <w:ins w:id="579" w:author="Administrator" w:date="2016-09-21T14:23:00Z">
        <w:del w:id="580" w:author="Martikainen Tuomas" w:date="2017-03-22T10:16:00Z">
          <w:r w:rsidR="00DD113A" w:rsidDel="00D167DA">
            <w:delText>9</w:delText>
          </w:r>
        </w:del>
      </w:ins>
    </w:p>
    <w:tbl>
      <w:tblPr>
        <w:tblStyle w:val="TableGrid"/>
        <w:tblW w:w="9413" w:type="dxa"/>
        <w:jc w:val="center"/>
        <w:tblLook w:val="04A0" w:firstRow="1" w:lastRow="0" w:firstColumn="1" w:lastColumn="0" w:noHBand="0" w:noVBand="1"/>
      </w:tblPr>
      <w:tblGrid>
        <w:gridCol w:w="935"/>
        <w:gridCol w:w="3719"/>
        <w:gridCol w:w="4759"/>
      </w:tblGrid>
      <w:tr w:rsidR="00554F70" w:rsidRPr="00883971" w:rsidTr="00554F70">
        <w:trPr>
          <w:tblHeader/>
          <w:jc w:val="center"/>
        </w:trPr>
        <w:tc>
          <w:tcPr>
            <w:tcW w:w="928" w:type="dxa"/>
            <w:tcMar>
              <w:top w:w="57" w:type="dxa"/>
              <w:left w:w="57" w:type="dxa"/>
              <w:bottom w:w="57" w:type="dxa"/>
              <w:right w:w="57" w:type="dxa"/>
            </w:tcMar>
          </w:tcPr>
          <w:p w:rsidR="00554F70" w:rsidRPr="00883971" w:rsidRDefault="00554F70" w:rsidP="00554F70">
            <w:pPr>
              <w:pStyle w:val="Tableheading"/>
              <w:jc w:val="center"/>
              <w:rPr>
                <w:lang w:val="en-GB"/>
              </w:rPr>
            </w:pPr>
            <w:r w:rsidRPr="00883971">
              <w:rPr>
                <w:lang w:val="en-GB"/>
              </w:rPr>
              <w:t>Service No</w:t>
            </w:r>
          </w:p>
        </w:tc>
        <w:tc>
          <w:tcPr>
            <w:tcW w:w="3722" w:type="dxa"/>
            <w:tcMar>
              <w:top w:w="57" w:type="dxa"/>
              <w:left w:w="57" w:type="dxa"/>
              <w:bottom w:w="57" w:type="dxa"/>
              <w:right w:w="57" w:type="dxa"/>
            </w:tcMar>
          </w:tcPr>
          <w:p w:rsidR="00554F70" w:rsidRPr="00883971" w:rsidRDefault="00554F70" w:rsidP="00554F70">
            <w:pPr>
              <w:pStyle w:val="Tableheading"/>
              <w:jc w:val="center"/>
              <w:rPr>
                <w:lang w:val="en-GB"/>
              </w:rPr>
            </w:pPr>
            <w:r w:rsidRPr="00883971">
              <w:rPr>
                <w:lang w:val="en-GB"/>
              </w:rPr>
              <w:t>Identified Services</w:t>
            </w:r>
          </w:p>
        </w:tc>
        <w:tc>
          <w:tcPr>
            <w:tcW w:w="4763" w:type="dxa"/>
            <w:tcMar>
              <w:top w:w="57" w:type="dxa"/>
              <w:left w:w="57" w:type="dxa"/>
              <w:bottom w:w="57" w:type="dxa"/>
              <w:right w:w="57" w:type="dxa"/>
            </w:tcMar>
          </w:tcPr>
          <w:p w:rsidR="00554F70" w:rsidRPr="00883971" w:rsidRDefault="003016E0" w:rsidP="003F5B1A">
            <w:pPr>
              <w:pStyle w:val="Tableheading"/>
              <w:jc w:val="center"/>
              <w:rPr>
                <w:lang w:val="en-GB"/>
              </w:rPr>
            </w:pPr>
            <w:ins w:id="581" w:author="Martikainen Tuomas" w:date="2017-03-22T10:19:00Z">
              <w:r w:rsidRPr="003016E0">
                <w:rPr>
                  <w:lang w:val="en-GB"/>
                </w:rPr>
                <w:t>Identified Responsible Service Provider</w:t>
              </w:r>
            </w:ins>
            <w:ins w:id="582" w:author="admin" w:date="2016-05-25T15:21:00Z">
              <w:del w:id="583" w:author="Martikainen Tuomas" w:date="2017-03-22T10:19:00Z">
                <w:r w:rsidR="003F5B1A" w:rsidDel="003016E0">
                  <w:rPr>
                    <w:lang w:val="en-GB"/>
                  </w:rPr>
                  <w:delText xml:space="preserve">Example of </w:delText>
                </w:r>
              </w:del>
            </w:ins>
            <w:del w:id="584" w:author="Martikainen Tuomas" w:date="2017-03-22T10:19:00Z">
              <w:r w:rsidR="00554F70" w:rsidRPr="00883971" w:rsidDel="003016E0">
                <w:rPr>
                  <w:lang w:val="en-GB"/>
                </w:rPr>
                <w:delText xml:space="preserve">Identified Responsible </w:delText>
              </w:r>
            </w:del>
            <w:ins w:id="585" w:author="admin" w:date="2016-05-25T15:21:00Z">
              <w:del w:id="586" w:author="Martikainen Tuomas" w:date="2017-03-22T10:19:00Z">
                <w:r w:rsidR="003F5B1A" w:rsidDel="003016E0">
                  <w:rPr>
                    <w:lang w:val="en-GB"/>
                  </w:rPr>
                  <w:delText>Authorities</w:delText>
                </w:r>
              </w:del>
            </w:ins>
            <w:del w:id="587" w:author="admin" w:date="2016-05-25T15:21:00Z">
              <w:r w:rsidR="00554F70" w:rsidRPr="00883971" w:rsidDel="003F5B1A">
                <w:rPr>
                  <w:lang w:val="en-GB"/>
                </w:rPr>
                <w:delText>Service Provider</w:delText>
              </w:r>
            </w:del>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1</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VTS Information Service (I</w:t>
            </w:r>
            <w:ins w:id="588" w:author="Martikainen Tuomas" w:date="2017-03-22T10:24:00Z">
              <w:r w:rsidR="003016E0">
                <w:t>N</w:t>
              </w:r>
            </w:ins>
            <w:r w:rsidRPr="00883971">
              <w:t>S)</w:t>
            </w:r>
          </w:p>
        </w:tc>
        <w:tc>
          <w:tcPr>
            <w:tcW w:w="4763" w:type="dxa"/>
            <w:tcMar>
              <w:top w:w="57" w:type="dxa"/>
              <w:left w:w="57" w:type="dxa"/>
              <w:bottom w:w="57" w:type="dxa"/>
              <w:right w:w="57" w:type="dxa"/>
            </w:tcMar>
            <w:vAlign w:val="center"/>
          </w:tcPr>
          <w:p w:rsidR="00554F70" w:rsidRPr="00883971" w:rsidRDefault="003016E0" w:rsidP="00554F70">
            <w:pPr>
              <w:pStyle w:val="Tabletext"/>
            </w:pPr>
            <w:ins w:id="589" w:author="Martikainen Tuomas" w:date="2017-03-22T10:19:00Z">
              <w:r w:rsidRPr="003016E0">
                <w:t>VTS Authority</w:t>
              </w:r>
            </w:ins>
            <w:ins w:id="590" w:author="admin" w:date="2016-05-25T15:28:00Z">
              <w:del w:id="591" w:author="Martikainen Tuomas" w:date="2017-03-22T10:19:00Z">
                <w:r w:rsidR="003C1B9D" w:rsidRPr="00883971" w:rsidDel="003016E0">
                  <w:delText>National Competent VTS Authority/Coastal or Port Authority</w:delText>
                </w:r>
              </w:del>
            </w:ins>
            <w:del w:id="592" w:author="Martikainen Tuomas" w:date="2017-03-22T10:19:00Z">
              <w:r w:rsidR="00554F70" w:rsidRPr="00883971" w:rsidDel="003016E0">
                <w:delText>VTS Authority</w:delText>
              </w:r>
            </w:del>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2</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Navigational Assistance Service (NAS)</w:t>
            </w:r>
          </w:p>
        </w:tc>
        <w:tc>
          <w:tcPr>
            <w:tcW w:w="4763" w:type="dxa"/>
            <w:tcMar>
              <w:top w:w="57" w:type="dxa"/>
              <w:left w:w="57" w:type="dxa"/>
              <w:bottom w:w="57" w:type="dxa"/>
              <w:right w:w="57" w:type="dxa"/>
            </w:tcMar>
            <w:vAlign w:val="center"/>
          </w:tcPr>
          <w:p w:rsidR="00554F70" w:rsidRPr="00883971" w:rsidRDefault="00554F70" w:rsidP="003016E0">
            <w:pPr>
              <w:pStyle w:val="Tabletext"/>
            </w:pPr>
            <w:del w:id="593" w:author="Martikainen Tuomas" w:date="2017-03-22T10:24:00Z">
              <w:r w:rsidRPr="00883971" w:rsidDel="003016E0">
                <w:delText xml:space="preserve">National Competent </w:delText>
              </w:r>
            </w:del>
            <w:r w:rsidRPr="00883971">
              <w:t>VTS Authority</w:t>
            </w:r>
            <w:del w:id="594" w:author="Martikainen Tuomas" w:date="2017-03-22T10:24:00Z">
              <w:r w:rsidRPr="00883971" w:rsidDel="003016E0">
                <w:delText>/Coastal or Port Authority</w:delText>
              </w:r>
            </w:del>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3</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Traffic Organisation Service (TOS)</w:t>
            </w:r>
          </w:p>
        </w:tc>
        <w:tc>
          <w:tcPr>
            <w:tcW w:w="4763" w:type="dxa"/>
            <w:tcMar>
              <w:top w:w="57" w:type="dxa"/>
              <w:left w:w="57" w:type="dxa"/>
              <w:bottom w:w="57" w:type="dxa"/>
              <w:right w:w="57" w:type="dxa"/>
            </w:tcMar>
            <w:vAlign w:val="center"/>
          </w:tcPr>
          <w:p w:rsidR="003C1B9D" w:rsidRPr="00883971" w:rsidRDefault="00554F70" w:rsidP="003C1B9D">
            <w:pPr>
              <w:pStyle w:val="Tabletext"/>
            </w:pPr>
            <w:del w:id="595" w:author="Martikainen Tuomas" w:date="2017-03-22T10:25:00Z">
              <w:r w:rsidRPr="00883971" w:rsidDel="003016E0">
                <w:delText xml:space="preserve">National Competent </w:delText>
              </w:r>
            </w:del>
            <w:r w:rsidRPr="00883971">
              <w:t>VTS Authority</w:t>
            </w:r>
            <w:del w:id="596" w:author="Martikainen Tuomas" w:date="2017-03-22T10:25:00Z">
              <w:r w:rsidRPr="00883971" w:rsidDel="003016E0">
                <w:delText>/Coastal or Port authority</w:delText>
              </w:r>
            </w:del>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4</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Local port Service (LPS)</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 xml:space="preserve">Local Port/Harbour </w:t>
            </w:r>
            <w:ins w:id="597" w:author="admin" w:date="2016-05-25T15:28:00Z">
              <w:r w:rsidR="003C1B9D">
                <w:t>Authority</w:t>
              </w:r>
            </w:ins>
            <w:del w:id="598" w:author="admin" w:date="2016-05-25T15:28:00Z">
              <w:r w:rsidRPr="00883971" w:rsidDel="003C1B9D">
                <w:delText>operator</w:delText>
              </w:r>
            </w:del>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5</w:t>
            </w:r>
          </w:p>
        </w:tc>
        <w:tc>
          <w:tcPr>
            <w:tcW w:w="3722" w:type="dxa"/>
            <w:tcMar>
              <w:top w:w="57" w:type="dxa"/>
              <w:left w:w="57" w:type="dxa"/>
              <w:bottom w:w="57" w:type="dxa"/>
              <w:right w:w="57" w:type="dxa"/>
            </w:tcMar>
            <w:vAlign w:val="center"/>
          </w:tcPr>
          <w:p w:rsidR="00554F70" w:rsidRPr="00883971" w:rsidRDefault="00554F70" w:rsidP="00E876CD">
            <w:pPr>
              <w:pStyle w:val="Tabletext"/>
            </w:pPr>
            <w:r w:rsidRPr="00883971">
              <w:t xml:space="preserve">Maritime Safety Information </w:t>
            </w:r>
            <w:del w:id="599" w:author="admin" w:date="2016-05-25T15:05:00Z">
              <w:r w:rsidRPr="00883971" w:rsidDel="00E876CD">
                <w:delText>Service</w:delText>
              </w:r>
            </w:del>
            <w:r w:rsidRPr="00883971">
              <w:t xml:space="preserve"> (MSI</w:t>
            </w:r>
            <w:del w:id="600" w:author="admin" w:date="2016-05-25T15:05:00Z">
              <w:r w:rsidR="00D40810" w:rsidRPr="00883971" w:rsidDel="00E876CD">
                <w:delText>S</w:delText>
              </w:r>
            </w:del>
            <w:r w:rsidR="00D40810" w:rsidRPr="00883971">
              <w:t>)</w:t>
            </w:r>
            <w:ins w:id="601" w:author="admin" w:date="2016-05-25T15:05:00Z">
              <w:r w:rsidR="00E876CD">
                <w:t xml:space="preserve"> </w:t>
              </w:r>
              <w:r w:rsidR="00E876CD" w:rsidRPr="00883971">
                <w:t>Service</w:t>
              </w:r>
            </w:ins>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National Competent Authority</w:t>
            </w:r>
            <w:ins w:id="602" w:author="Administrator" w:date="2017-03-14T14:34:00Z">
              <w:r w:rsidR="00AF52E5">
                <w:t xml:space="preserve"> </w:t>
              </w:r>
            </w:ins>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6</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Pilotage service</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Pilot</w:t>
            </w:r>
            <w:ins w:id="603" w:author="admin" w:date="2016-05-25T15:09:00Z">
              <w:r w:rsidR="00E876CD">
                <w:t>age</w:t>
              </w:r>
            </w:ins>
            <w:r w:rsidRPr="00883971">
              <w:t xml:space="preserve"> Authority/Pilot Organization</w:t>
            </w:r>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7</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Tug Service</w:t>
            </w:r>
            <w:ins w:id="604" w:author="Administrator" w:date="2016-09-21T14:12:00Z">
              <w:r w:rsidR="000C5786">
                <w:t xml:space="preserve"> </w:t>
              </w:r>
            </w:ins>
          </w:p>
        </w:tc>
        <w:tc>
          <w:tcPr>
            <w:tcW w:w="4763" w:type="dxa"/>
            <w:tcMar>
              <w:top w:w="57" w:type="dxa"/>
              <w:left w:w="57" w:type="dxa"/>
              <w:bottom w:w="57" w:type="dxa"/>
              <w:right w:w="57" w:type="dxa"/>
            </w:tcMar>
            <w:vAlign w:val="center"/>
          </w:tcPr>
          <w:p w:rsidR="00554F70" w:rsidRPr="00883971" w:rsidRDefault="003C1B9D" w:rsidP="00554F70">
            <w:pPr>
              <w:pStyle w:val="Tabletext"/>
            </w:pPr>
            <w:ins w:id="605" w:author="admin" w:date="2016-05-25T15:29:00Z">
              <w:r w:rsidRPr="00883971">
                <w:t>National Competent Authority</w:t>
              </w:r>
            </w:ins>
            <w:del w:id="606" w:author="admin" w:date="2016-05-25T15:29:00Z">
              <w:r w:rsidR="00554F70" w:rsidRPr="00883971" w:rsidDel="003C1B9D">
                <w:delText xml:space="preserve">Tug </w:delText>
              </w:r>
            </w:del>
            <w:del w:id="607" w:author="admin" w:date="2016-05-25T15:09:00Z">
              <w:r w:rsidR="00554F70" w:rsidRPr="00883971" w:rsidDel="00E876CD">
                <w:delText>Authority</w:delText>
              </w:r>
            </w:del>
            <w:ins w:id="608" w:author="admin" w:date="2016-05-25T15:30:00Z">
              <w:r>
                <w:t xml:space="preserve">; </w:t>
              </w:r>
            </w:ins>
            <w:del w:id="609" w:author="admin" w:date="2016-05-25T15:29:00Z">
              <w:r w:rsidR="00554F70" w:rsidRPr="00883971" w:rsidDel="003C1B9D">
                <w:delText xml:space="preserve"> </w:delText>
              </w:r>
            </w:del>
            <w:ins w:id="610" w:author="admin" w:date="2016-05-25T15:30:00Z">
              <w:r>
                <w:t>Local Port/Harbour Authority</w:t>
              </w:r>
            </w:ins>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8</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Vessel Shore Reporting</w:t>
            </w:r>
          </w:p>
        </w:tc>
        <w:tc>
          <w:tcPr>
            <w:tcW w:w="4763" w:type="dxa"/>
            <w:tcMar>
              <w:top w:w="57" w:type="dxa"/>
              <w:left w:w="57" w:type="dxa"/>
              <w:bottom w:w="57" w:type="dxa"/>
              <w:right w:w="57" w:type="dxa"/>
            </w:tcMar>
            <w:vAlign w:val="center"/>
          </w:tcPr>
          <w:p w:rsidR="00554F70" w:rsidRPr="00883971" w:rsidRDefault="00554F70" w:rsidP="003F5B1A">
            <w:pPr>
              <w:pStyle w:val="Tabletext"/>
            </w:pPr>
            <w:r w:rsidRPr="00883971">
              <w:t>National Competent Authority</w:t>
            </w:r>
            <w:ins w:id="611" w:author="admin" w:date="2016-05-25T15:16:00Z">
              <w:r w:rsidR="003F5B1A">
                <w:t xml:space="preserve"> and appointed service providers</w:t>
              </w:r>
            </w:ins>
            <w:del w:id="612" w:author="admin" w:date="2016-05-25T15:16:00Z">
              <w:r w:rsidRPr="00883971" w:rsidDel="003F5B1A">
                <w:delText>/Shipowner/ Operator/Master/Agent</w:delText>
              </w:r>
            </w:del>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9</w:t>
            </w:r>
          </w:p>
        </w:tc>
        <w:tc>
          <w:tcPr>
            <w:tcW w:w="3722" w:type="dxa"/>
            <w:tcMar>
              <w:top w:w="57" w:type="dxa"/>
              <w:left w:w="57" w:type="dxa"/>
              <w:bottom w:w="57" w:type="dxa"/>
              <w:right w:w="57" w:type="dxa"/>
            </w:tcMar>
            <w:vAlign w:val="center"/>
          </w:tcPr>
          <w:p w:rsidR="00554F70" w:rsidRPr="00883971" w:rsidRDefault="00554F70" w:rsidP="00554F70">
            <w:pPr>
              <w:pStyle w:val="Tabletext"/>
            </w:pPr>
            <w:proofErr w:type="spellStart"/>
            <w:r w:rsidRPr="00883971">
              <w:t>Telemedical</w:t>
            </w:r>
            <w:proofErr w:type="spellEnd"/>
            <w:r w:rsidRPr="00883971">
              <w:t xml:space="preserve"> Assistance Service (TMAS)</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National health organization / dedicated health organization</w:t>
            </w:r>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10</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Maritime Assistance Service (MAS)</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Coastal/Port Authority / Organization</w:t>
            </w:r>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11</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Nautical Chart Service</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National Hydrographic Authority / Organization</w:t>
            </w:r>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12</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Nautical Publications service</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National Hydrographic Authority / Organization</w:t>
            </w:r>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13</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Ice navigation Service</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National Competent Authority Organization</w:t>
            </w:r>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14</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Meteorological information service</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National Meteorological Authority Public Institutions</w:t>
            </w:r>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15</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Real time hydrographic and environmental information service</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National Hydrographic and Meteorological Authorities</w:t>
            </w:r>
          </w:p>
        </w:tc>
      </w:tr>
      <w:tr w:rsidR="00554F70" w:rsidRPr="00883971" w:rsidTr="00554F70">
        <w:trPr>
          <w:jc w:val="center"/>
        </w:trPr>
        <w:tc>
          <w:tcPr>
            <w:tcW w:w="928" w:type="dxa"/>
            <w:tcMar>
              <w:top w:w="57" w:type="dxa"/>
              <w:left w:w="57" w:type="dxa"/>
              <w:bottom w:w="57" w:type="dxa"/>
              <w:right w:w="57" w:type="dxa"/>
            </w:tcMar>
            <w:vAlign w:val="center"/>
          </w:tcPr>
          <w:p w:rsidR="00554F70" w:rsidRPr="00883971" w:rsidRDefault="00554F70" w:rsidP="00554F70">
            <w:pPr>
              <w:pStyle w:val="Tabletext"/>
            </w:pPr>
            <w:r w:rsidRPr="00883971">
              <w:t>16</w:t>
            </w:r>
          </w:p>
        </w:tc>
        <w:tc>
          <w:tcPr>
            <w:tcW w:w="3722" w:type="dxa"/>
            <w:tcMar>
              <w:top w:w="57" w:type="dxa"/>
              <w:left w:w="57" w:type="dxa"/>
              <w:bottom w:w="57" w:type="dxa"/>
              <w:right w:w="57" w:type="dxa"/>
            </w:tcMar>
            <w:vAlign w:val="center"/>
          </w:tcPr>
          <w:p w:rsidR="00554F70" w:rsidRPr="00883971" w:rsidRDefault="00554F70" w:rsidP="00554F70">
            <w:pPr>
              <w:pStyle w:val="Tabletext"/>
            </w:pPr>
            <w:r w:rsidRPr="00883971">
              <w:t>Search and Rescue Service</w:t>
            </w:r>
          </w:p>
        </w:tc>
        <w:tc>
          <w:tcPr>
            <w:tcW w:w="4763" w:type="dxa"/>
            <w:tcMar>
              <w:top w:w="57" w:type="dxa"/>
              <w:left w:w="57" w:type="dxa"/>
              <w:bottom w:w="57" w:type="dxa"/>
              <w:right w:w="57" w:type="dxa"/>
            </w:tcMar>
            <w:vAlign w:val="center"/>
          </w:tcPr>
          <w:p w:rsidR="00554F70" w:rsidRPr="00883971" w:rsidRDefault="00554F70" w:rsidP="00554F70">
            <w:pPr>
              <w:pStyle w:val="Tabletext"/>
            </w:pPr>
            <w:r w:rsidRPr="00883971">
              <w:t>SAR Authorities</w:t>
            </w:r>
          </w:p>
        </w:tc>
      </w:tr>
    </w:tbl>
    <w:p w:rsidR="00554F70" w:rsidRPr="00883971" w:rsidRDefault="00554F70" w:rsidP="00554F70">
      <w:pPr>
        <w:pStyle w:val="BodyText"/>
        <w:jc w:val="center"/>
      </w:pPr>
    </w:p>
    <w:p w:rsidR="007E30DF" w:rsidRPr="00883971" w:rsidDel="00ED01ED" w:rsidRDefault="00D02942" w:rsidP="001349DB">
      <w:pPr>
        <w:pStyle w:val="Heading1"/>
        <w:rPr>
          <w:del w:id="613" w:author="Martikainen Tuomas" w:date="2017-03-22T10:33:00Z"/>
        </w:rPr>
      </w:pPr>
      <w:bookmarkStart w:id="614" w:name="_Toc447025133"/>
      <w:bookmarkStart w:id="615" w:name="_Toc477879577"/>
      <w:bookmarkEnd w:id="552"/>
      <w:r w:rsidRPr="00883971">
        <w:t xml:space="preserve">Defined sea areas for </w:t>
      </w:r>
      <w:del w:id="616" w:author="Martikainen Tuomas" w:date="2017-03-22T10:33:00Z">
        <w:r w:rsidRPr="00883971" w:rsidDel="00ED01ED">
          <w:delText>information services</w:delText>
        </w:r>
        <w:bookmarkEnd w:id="614"/>
        <w:bookmarkEnd w:id="615"/>
      </w:del>
    </w:p>
    <w:p w:rsidR="007E30DF" w:rsidRPr="00ED01ED" w:rsidRDefault="00ED01ED" w:rsidP="001349DB">
      <w:pPr>
        <w:pStyle w:val="Heading1"/>
        <w:rPr>
          <w:sz w:val="24"/>
        </w:rPr>
      </w:pPr>
      <w:ins w:id="617" w:author="Martikainen Tuomas" w:date="2017-03-22T10:33:00Z">
        <w:r>
          <w:t>MSP's</w:t>
        </w:r>
      </w:ins>
    </w:p>
    <w:p w:rsidR="00D02942" w:rsidRPr="00883971" w:rsidRDefault="00D02942" w:rsidP="00D02942">
      <w:pPr>
        <w:pStyle w:val="BodyText"/>
      </w:pPr>
      <w:r w:rsidRPr="00883971">
        <w:t xml:space="preserve">The following six areas </w:t>
      </w:r>
      <w:proofErr w:type="gramStart"/>
      <w:r w:rsidRPr="00883971">
        <w:t>have been identified</w:t>
      </w:r>
      <w:proofErr w:type="gramEnd"/>
      <w:r w:rsidRPr="00883971">
        <w:t xml:space="preserve"> for the delivery of MSPs:</w:t>
      </w:r>
      <w:r w:rsidR="00F728D3">
        <w:t xml:space="preserve">  (See </w:t>
      </w:r>
      <w:r w:rsidR="00C7286B">
        <w:t>NCSR 1/28 Annex 7)</w:t>
      </w:r>
    </w:p>
    <w:p w:rsidR="00D02942" w:rsidRPr="00883971" w:rsidRDefault="00D02942" w:rsidP="00D02942">
      <w:pPr>
        <w:pStyle w:val="List1"/>
      </w:pPr>
      <w:proofErr w:type="gramStart"/>
      <w:r w:rsidRPr="00883971">
        <w:t>port</w:t>
      </w:r>
      <w:proofErr w:type="gramEnd"/>
      <w:r w:rsidRPr="00883971">
        <w:t xml:space="preserve"> areas and approaches.</w:t>
      </w:r>
    </w:p>
    <w:p w:rsidR="00D02942" w:rsidRPr="00883971" w:rsidRDefault="00D02942" w:rsidP="00D02942">
      <w:pPr>
        <w:pStyle w:val="List1"/>
      </w:pPr>
      <w:proofErr w:type="gramStart"/>
      <w:r w:rsidRPr="00883971">
        <w:t>coastal</w:t>
      </w:r>
      <w:proofErr w:type="gramEnd"/>
      <w:r w:rsidRPr="00883971">
        <w:t xml:space="preserve"> waters and confined or restricted areas.</w:t>
      </w:r>
    </w:p>
    <w:p w:rsidR="00D02942" w:rsidRPr="00883971" w:rsidRDefault="00D02942" w:rsidP="00D02942">
      <w:pPr>
        <w:pStyle w:val="List1"/>
      </w:pPr>
      <w:proofErr w:type="gramStart"/>
      <w:r w:rsidRPr="00883971">
        <w:lastRenderedPageBreak/>
        <w:t>open</w:t>
      </w:r>
      <w:proofErr w:type="gramEnd"/>
      <w:r w:rsidRPr="00883971">
        <w:t xml:space="preserve"> sea and open areas.</w:t>
      </w:r>
    </w:p>
    <w:p w:rsidR="00D02942" w:rsidRPr="00883971" w:rsidRDefault="00D02942" w:rsidP="00D02942">
      <w:pPr>
        <w:pStyle w:val="List1"/>
      </w:pPr>
      <w:proofErr w:type="gramStart"/>
      <w:r w:rsidRPr="00883971">
        <w:t>areas</w:t>
      </w:r>
      <w:proofErr w:type="gramEnd"/>
      <w:r w:rsidRPr="00883971">
        <w:t xml:space="preserve"> with offshore and/or infrastructure developments.</w:t>
      </w:r>
    </w:p>
    <w:p w:rsidR="00D02942" w:rsidRPr="00C7286B" w:rsidRDefault="00D02942" w:rsidP="00D02942">
      <w:pPr>
        <w:pStyle w:val="List1"/>
      </w:pPr>
      <w:r w:rsidRPr="00C7286B">
        <w:t>Polar areas.</w:t>
      </w:r>
    </w:p>
    <w:p w:rsidR="00D02942" w:rsidRPr="00C7286B" w:rsidRDefault="00D02942" w:rsidP="00D02942">
      <w:pPr>
        <w:pStyle w:val="List1"/>
      </w:pPr>
      <w:proofErr w:type="gramStart"/>
      <w:r w:rsidRPr="00C7286B">
        <w:t>other</w:t>
      </w:r>
      <w:proofErr w:type="gramEnd"/>
      <w:r w:rsidRPr="00C7286B">
        <w:t xml:space="preserve"> remote areas.</w:t>
      </w:r>
    </w:p>
    <w:p w:rsidR="00A90D86" w:rsidRDefault="00E4237C" w:rsidP="00E4237C">
      <w:pPr>
        <w:pStyle w:val="Heading1"/>
      </w:pPr>
      <w:bookmarkStart w:id="618" w:name="_Toc477879578"/>
      <w:r w:rsidRPr="00E4237C">
        <w:t>MARITIME</w:t>
      </w:r>
      <w:r>
        <w:t xml:space="preserve"> SERVICES</w:t>
      </w:r>
      <w:bookmarkEnd w:id="618"/>
    </w:p>
    <w:p w:rsidR="00E5622D" w:rsidRDefault="00E5622D" w:rsidP="00E5622D">
      <w:pPr>
        <w:pStyle w:val="Heading1separatationline"/>
      </w:pPr>
    </w:p>
    <w:p w:rsidR="00E5622D" w:rsidRPr="00883971" w:rsidRDefault="00E5622D" w:rsidP="00FF4DF0">
      <w:pPr>
        <w:pStyle w:val="Heading2"/>
      </w:pPr>
      <w:bookmarkStart w:id="619" w:name="_Toc477879579"/>
      <w:r w:rsidRPr="00883971">
        <w:t>MS</w:t>
      </w:r>
      <w:r>
        <w:t>P</w:t>
      </w:r>
      <w:r w:rsidRPr="00883971">
        <w:t xml:space="preserve"> 1 VTS Information Service (I</w:t>
      </w:r>
      <w:ins w:id="620" w:author="Martikainen Tuomas" w:date="2017-03-22T10:42:00Z">
        <w:r w:rsidR="00104EBC">
          <w:t>N</w:t>
        </w:r>
      </w:ins>
      <w:r w:rsidRPr="00883971">
        <w:t>S</w:t>
      </w:r>
      <w:proofErr w:type="gramStart"/>
      <w:r w:rsidRPr="00883971">
        <w:t>)</w:t>
      </w:r>
      <w:ins w:id="621" w:author="Administrator" w:date="2017-03-15T08:47:00Z">
        <w:r>
          <w:t xml:space="preserve">  </w:t>
        </w:r>
      </w:ins>
      <w:ins w:id="622" w:author="Administrator" w:date="2017-03-15T08:48:00Z">
        <w:r w:rsidRPr="00E5622D">
          <w:rPr>
            <w:highlight w:val="yellow"/>
          </w:rPr>
          <w:t>[</w:t>
        </w:r>
      </w:ins>
      <w:proofErr w:type="gramEnd"/>
      <w:ins w:id="623" w:author="Administrator" w:date="2017-03-15T08:47:00Z">
        <w:r w:rsidRPr="00E5622D">
          <w:rPr>
            <w:highlight w:val="yellow"/>
          </w:rPr>
          <w:t>VTS COMMITTEE]</w:t>
        </w:r>
      </w:ins>
      <w:ins w:id="624" w:author="Administrator" w:date="2017-03-15T08:50:00Z">
        <w:r>
          <w:t>+</w:t>
        </w:r>
      </w:ins>
      <w:ins w:id="625" w:author="Administrator" w:date="2017-03-15T08:52:00Z">
        <w:r>
          <w:t>Singapore+ CANADA</w:t>
        </w:r>
      </w:ins>
      <w:ins w:id="626" w:author="Administrator" w:date="2017-03-15T10:08:00Z">
        <w:r w:rsidR="00AA76BC">
          <w:t xml:space="preserve"> +NL</w:t>
        </w:r>
      </w:ins>
      <w:bookmarkEnd w:id="619"/>
    </w:p>
    <w:p w:rsidR="00E5622D" w:rsidRDefault="00E5622D" w:rsidP="00E5622D">
      <w:pPr>
        <w:pStyle w:val="Heading3"/>
        <w:tabs>
          <w:tab w:val="num" w:pos="1985"/>
        </w:tabs>
      </w:pPr>
      <w:bookmarkStart w:id="627" w:name="_Toc463358319"/>
      <w:del w:id="628" w:author="Martikainen Tuomas" w:date="2017-03-21T12:09:00Z">
        <w:r w:rsidDel="007D1C3F">
          <w:delText>Objectives</w:delText>
        </w:r>
        <w:bookmarkEnd w:id="627"/>
        <w:r w:rsidDel="007D1C3F">
          <w:delText xml:space="preserve"> </w:delText>
        </w:r>
      </w:del>
      <w:bookmarkStart w:id="629" w:name="_Toc477879580"/>
      <w:ins w:id="630" w:author="Martikainen Tuomas" w:date="2017-03-21T12:09:00Z">
        <w:r w:rsidR="007D1C3F">
          <w:t>Definition</w:t>
        </w:r>
      </w:ins>
      <w:bookmarkEnd w:id="629"/>
    </w:p>
    <w:p w:rsidR="00E5622D" w:rsidRDefault="00CD5B83" w:rsidP="00E5622D">
      <w:pPr>
        <w:pStyle w:val="BodyText"/>
      </w:pPr>
      <w:ins w:id="631" w:author="Martikainen Tuomas" w:date="2017-03-21T17:48:00Z">
        <w:r w:rsidRPr="00E94943">
          <w:t xml:space="preserve">Information </w:t>
        </w:r>
        <w:r>
          <w:t xml:space="preserve">Service </w:t>
        </w:r>
      </w:ins>
      <w:del w:id="632" w:author="Martikainen Tuomas" w:date="2017-03-21T17:48:00Z">
        <w:r w:rsidR="00E5622D" w:rsidDel="00CD5B83">
          <w:delText xml:space="preserve">The 'VTS IS' </w:delText>
        </w:r>
      </w:del>
      <w:r w:rsidR="00E5622D">
        <w:t xml:space="preserve">is defined by IMO as “a service to ensure that essential information becomes available in time for on-board navigational decision-making” (Res. </w:t>
      </w:r>
      <w:proofErr w:type="gramStart"/>
      <w:r w:rsidR="00E5622D">
        <w:t>A857(</w:t>
      </w:r>
      <w:proofErr w:type="gramEnd"/>
      <w:r w:rsidR="00E5622D">
        <w:t>20)).</w:t>
      </w:r>
    </w:p>
    <w:p w:rsidR="00E94943" w:rsidRDefault="00E94943" w:rsidP="00E94943">
      <w:pPr>
        <w:pStyle w:val="Heading3"/>
        <w:tabs>
          <w:tab w:val="num" w:pos="1985"/>
        </w:tabs>
        <w:rPr>
          <w:ins w:id="633" w:author="Martikainen Tuomas" w:date="2017-03-21T12:37:00Z"/>
        </w:rPr>
      </w:pPr>
      <w:bookmarkStart w:id="634" w:name="_Toc477879581"/>
      <w:bookmarkStart w:id="635" w:name="_Toc463358320"/>
      <w:ins w:id="636" w:author="Martikainen Tuomas" w:date="2017-03-21T12:37:00Z">
        <w:r>
          <w:t>Scope</w:t>
        </w:r>
        <w:bookmarkEnd w:id="634"/>
      </w:ins>
    </w:p>
    <w:p w:rsidR="00104EBC" w:rsidRDefault="00104EBC" w:rsidP="00E94943">
      <w:pPr>
        <w:pStyle w:val="BodyText"/>
        <w:rPr>
          <w:ins w:id="637" w:author="Martikainen Tuomas" w:date="2017-03-22T10:39:00Z"/>
        </w:rPr>
      </w:pPr>
      <w:ins w:id="638" w:author="Martikainen Tuomas" w:date="2017-03-22T10:37:00Z">
        <w:r>
          <w:t xml:space="preserve">MSP 1 </w:t>
        </w:r>
        <w:proofErr w:type="gramStart"/>
        <w:r>
          <w:t>can be delivered</w:t>
        </w:r>
        <w:proofErr w:type="gramEnd"/>
        <w:r>
          <w:t xml:space="preserve"> in al</w:t>
        </w:r>
      </w:ins>
      <w:ins w:id="639" w:author="Martikainen Tuomas" w:date="2017-03-22T10:38:00Z">
        <w:r>
          <w:t>l sea areas (1-6).</w:t>
        </w:r>
      </w:ins>
      <w:ins w:id="640" w:author="Martikainen Tuomas" w:date="2017-03-22T10:37:00Z">
        <w:r>
          <w:t xml:space="preserve"> </w:t>
        </w:r>
      </w:ins>
    </w:p>
    <w:p w:rsidR="00E94943" w:rsidRDefault="00E94943" w:rsidP="00E94943">
      <w:pPr>
        <w:pStyle w:val="Heading3"/>
        <w:numPr>
          <w:ilvl w:val="0"/>
          <w:numId w:val="0"/>
        </w:numPr>
        <w:tabs>
          <w:tab w:val="num" w:pos="1985"/>
        </w:tabs>
        <w:ind w:left="992"/>
        <w:rPr>
          <w:ins w:id="641" w:author="Martikainen Tuomas" w:date="2017-03-21T12:37:00Z"/>
        </w:rPr>
      </w:pPr>
    </w:p>
    <w:p w:rsidR="00E5622D" w:rsidRDefault="00E5622D" w:rsidP="00E5622D">
      <w:pPr>
        <w:pStyle w:val="Heading3"/>
        <w:tabs>
          <w:tab w:val="num" w:pos="1985"/>
        </w:tabs>
      </w:pPr>
      <w:del w:id="642" w:author="Martikainen Tuomas" w:date="2017-03-21T12:32:00Z">
        <w:r w:rsidDel="00E94943">
          <w:delText>Description of service</w:delText>
        </w:r>
      </w:del>
      <w:bookmarkStart w:id="643" w:name="_Toc477879582"/>
      <w:bookmarkEnd w:id="635"/>
      <w:ins w:id="644" w:author="Martikainen Tuomas" w:date="2017-03-21T12:33:00Z">
        <w:r w:rsidR="00E94943">
          <w:t>Objective</w:t>
        </w:r>
      </w:ins>
      <w:bookmarkEnd w:id="643"/>
    </w:p>
    <w:p w:rsidR="008E3D80" w:rsidRDefault="008E3D80" w:rsidP="008E3D80">
      <w:pPr>
        <w:pStyle w:val="BodyText"/>
        <w:rPr>
          <w:ins w:id="645" w:author="Martikainen Tuomas" w:date="2017-03-21T11:29:00Z"/>
        </w:rPr>
      </w:pPr>
      <w:ins w:id="646" w:author="Martikainen Tuomas" w:date="2017-03-21T11:28:00Z">
        <w:r>
          <w:t xml:space="preserve">IALA guideline 1089 </w:t>
        </w:r>
      </w:ins>
      <w:ins w:id="647" w:author="Martikainen Tuomas" w:date="2017-03-21T11:29:00Z">
        <w:r>
          <w:t>gives guidance on the delivery of the three different types of services provided by a VTS</w:t>
        </w:r>
        <w:proofErr w:type="gramStart"/>
        <w:r>
          <w:t>;</w:t>
        </w:r>
        <w:proofErr w:type="gramEnd"/>
        <w:r>
          <w:t xml:space="preserve"> Information Service (INS), Traffic Organization Service (TOS) and Navigational Assistance Service (NAS).</w:t>
        </w:r>
      </w:ins>
    </w:p>
    <w:p w:rsidR="008E3D80" w:rsidRDefault="008E3D80" w:rsidP="008E3D80">
      <w:pPr>
        <w:pStyle w:val="BodyText"/>
        <w:rPr>
          <w:ins w:id="648" w:author="Martikainen Tuomas" w:date="2017-03-21T11:30:00Z"/>
        </w:rPr>
      </w:pPr>
      <w:ins w:id="649" w:author="Martikainen Tuomas" w:date="2017-03-21T11:29:00Z">
        <w:r>
          <w:t xml:space="preserve">MSP 1 is defining the </w:t>
        </w:r>
      </w:ins>
      <w:ins w:id="650" w:author="Martikainen Tuomas" w:date="2017-03-21T11:30:00Z">
        <w:r>
          <w:t>categories</w:t>
        </w:r>
      </w:ins>
      <w:ins w:id="651" w:author="Martikainen Tuomas" w:date="2017-03-21T11:29:00Z">
        <w:r>
          <w:t xml:space="preserve"> of information</w:t>
        </w:r>
      </w:ins>
      <w:ins w:id="652" w:author="Martikainen Tuomas" w:date="2017-03-21T11:30:00Z">
        <w:r>
          <w:t xml:space="preserve"> </w:t>
        </w:r>
      </w:ins>
      <w:ins w:id="653" w:author="Martikainen Tuomas" w:date="2017-03-21T12:14:00Z">
        <w:r w:rsidR="007D1C3F">
          <w:t xml:space="preserve">that </w:t>
        </w:r>
        <w:proofErr w:type="gramStart"/>
        <w:r w:rsidR="007D1C3F">
          <w:t xml:space="preserve">could be </w:t>
        </w:r>
      </w:ins>
      <w:ins w:id="654" w:author="Martikainen Tuomas" w:date="2017-03-21T11:30:00Z">
        <w:r>
          <w:t>exchanged</w:t>
        </w:r>
        <w:proofErr w:type="gramEnd"/>
        <w:r>
          <w:t xml:space="preserve"> electronically in</w:t>
        </w:r>
      </w:ins>
      <w:ins w:id="655" w:author="Martikainen Tuomas" w:date="2017-03-21T12:10:00Z">
        <w:r w:rsidR="007D1C3F">
          <w:t xml:space="preserve"> </w:t>
        </w:r>
      </w:ins>
      <w:ins w:id="656" w:author="Martikainen Tuomas" w:date="2017-03-21T11:30:00Z">
        <w:r>
          <w:t>resp</w:t>
        </w:r>
      </w:ins>
      <w:ins w:id="657" w:author="Martikainen Tuomas" w:date="2017-03-21T12:10:00Z">
        <w:r w:rsidR="007D1C3F">
          <w:t>e</w:t>
        </w:r>
      </w:ins>
      <w:ins w:id="658" w:author="Martikainen Tuomas" w:date="2017-03-21T11:30:00Z">
        <w:r>
          <w:t>ct of Information Services (INS).</w:t>
        </w:r>
      </w:ins>
    </w:p>
    <w:p w:rsidR="008E3D80" w:rsidRDefault="008E3D80" w:rsidP="008E3D80">
      <w:pPr>
        <w:pStyle w:val="BodyText"/>
        <w:rPr>
          <w:ins w:id="659" w:author="Martikainen Tuomas" w:date="2017-03-21T11:33:00Z"/>
        </w:rPr>
      </w:pPr>
      <w:ins w:id="660" w:author="Martikainen Tuomas" w:date="2017-03-21T11:31:00Z">
        <w:r>
          <w:t xml:space="preserve">The </w:t>
        </w:r>
      </w:ins>
      <w:ins w:id="661" w:author="Martikainen Tuomas" w:date="2017-03-21T11:32:00Z">
        <w:r>
          <w:t>categories</w:t>
        </w:r>
      </w:ins>
      <w:ins w:id="662" w:author="Martikainen Tuomas" w:date="2017-03-21T11:31:00Z">
        <w:r>
          <w:t xml:space="preserve"> of services </w:t>
        </w:r>
      </w:ins>
      <w:ins w:id="663" w:author="Martikainen Tuomas" w:date="2017-03-21T11:32:00Z">
        <w:r>
          <w:t xml:space="preserve">and the associated details </w:t>
        </w:r>
        <w:proofErr w:type="gramStart"/>
        <w:r>
          <w:t>are listed</w:t>
        </w:r>
        <w:proofErr w:type="gramEnd"/>
        <w:r>
          <w:t xml:space="preserve"> in annex 1</w:t>
        </w:r>
      </w:ins>
      <w:ins w:id="664" w:author="Martikainen Tuomas" w:date="2017-03-21T11:33:00Z">
        <w:r>
          <w:t>, MSP 1 Information Service template.</w:t>
        </w:r>
      </w:ins>
    </w:p>
    <w:p w:rsidR="008E3D80" w:rsidRDefault="008E3D80" w:rsidP="008E3D80">
      <w:pPr>
        <w:pStyle w:val="BodyText"/>
        <w:rPr>
          <w:ins w:id="665" w:author="Martikainen Tuomas" w:date="2017-03-21T12:19:00Z"/>
        </w:rPr>
      </w:pPr>
      <w:ins w:id="666" w:author="Martikainen Tuomas" w:date="2017-03-21T11:33:00Z">
        <w:r>
          <w:t xml:space="preserve">Those categories </w:t>
        </w:r>
      </w:ins>
      <w:ins w:id="667" w:author="Martikainen Tuomas" w:date="2017-03-21T11:36:00Z">
        <w:r>
          <w:t xml:space="preserve">may </w:t>
        </w:r>
      </w:ins>
      <w:ins w:id="668" w:author="Martikainen Tuomas" w:date="2017-03-21T11:33:00Z">
        <w:r>
          <w:t>includ</w:t>
        </w:r>
      </w:ins>
      <w:ins w:id="669" w:author="Martikainen Tuomas" w:date="2017-03-21T12:23:00Z">
        <w:r w:rsidR="00A8453D">
          <w:t>e</w:t>
        </w:r>
      </w:ins>
      <w:ins w:id="670" w:author="Martikainen Tuomas" w:date="2017-03-21T12:24:00Z">
        <w:r w:rsidR="00A8453D">
          <w:t xml:space="preserve"> </w:t>
        </w:r>
      </w:ins>
      <w:ins w:id="671" w:author="Martikainen Tuomas" w:date="2017-03-21T12:27:00Z">
        <w:r w:rsidR="00A8453D">
          <w:t xml:space="preserve">for example: </w:t>
        </w:r>
      </w:ins>
      <w:ins w:id="672" w:author="Martikainen Tuomas" w:date="2017-03-21T12:24:00Z">
        <w:r w:rsidR="00A8453D" w:rsidRPr="00A8453D">
          <w:t xml:space="preserve">Waterway </w:t>
        </w:r>
      </w:ins>
      <w:ins w:id="673" w:author="Martikainen Tuomas" w:date="2017-03-21T12:25:00Z">
        <w:r w:rsidR="00A8453D">
          <w:t>information</w:t>
        </w:r>
      </w:ins>
      <w:ins w:id="674" w:author="Martikainen Tuomas" w:date="2017-03-21T12:24:00Z">
        <w:r w:rsidR="00A8453D">
          <w:t xml:space="preserve">, </w:t>
        </w:r>
        <w:r w:rsidR="00A8453D" w:rsidRPr="00A8453D">
          <w:t>Traffic and route information</w:t>
        </w:r>
      </w:ins>
      <w:ins w:id="675" w:author="Martikainen Tuomas" w:date="2017-03-21T12:28:00Z">
        <w:r w:rsidR="00A8453D">
          <w:t>.</w:t>
        </w:r>
      </w:ins>
    </w:p>
    <w:p w:rsidR="00E5622D" w:rsidDel="00A8453D" w:rsidRDefault="007D1C3F" w:rsidP="00104EBC">
      <w:pPr>
        <w:pStyle w:val="BodyText"/>
        <w:rPr>
          <w:del w:id="676" w:author="Martikainen Tuomas" w:date="2017-03-21T12:23:00Z"/>
        </w:rPr>
      </w:pPr>
      <w:ins w:id="677" w:author="Martikainen Tuomas" w:date="2017-03-21T12:19:00Z">
        <w:r>
          <w:t xml:space="preserve">Information Service </w:t>
        </w:r>
      </w:ins>
      <w:ins w:id="678" w:author="Martikainen Tuomas" w:date="2017-03-21T12:21:00Z">
        <w:r w:rsidR="00A8453D">
          <w:t>may</w:t>
        </w:r>
      </w:ins>
      <w:ins w:id="679" w:author="Martikainen Tuomas" w:date="2017-03-21T12:19:00Z">
        <w:r>
          <w:t xml:space="preserve"> also </w:t>
        </w:r>
      </w:ins>
      <w:ins w:id="680" w:author="Martikainen Tuomas" w:date="2017-03-21T12:22:00Z">
        <w:r w:rsidR="00A8453D">
          <w:t xml:space="preserve">utilise </w:t>
        </w:r>
        <w:proofErr w:type="gramStart"/>
        <w:r w:rsidR="00A8453D">
          <w:t>categories which</w:t>
        </w:r>
        <w:proofErr w:type="gramEnd"/>
        <w:r w:rsidR="00A8453D">
          <w:t xml:space="preserve"> are defined </w:t>
        </w:r>
      </w:ins>
      <w:ins w:id="681" w:author="Martikainen Tuomas" w:date="2017-03-21T15:14:00Z">
        <w:r w:rsidR="00E64805">
          <w:t xml:space="preserve">in </w:t>
        </w:r>
      </w:ins>
      <w:ins w:id="682" w:author="Martikainen Tuomas" w:date="2017-03-21T12:22:00Z">
        <w:r w:rsidR="00A8453D">
          <w:t>other MSP's (see 4.1.</w:t>
        </w:r>
      </w:ins>
      <w:ins w:id="683" w:author="Martikainen Tuomas" w:date="2017-03-21T13:24:00Z">
        <w:r w:rsidR="0007464F">
          <w:t>5</w:t>
        </w:r>
      </w:ins>
      <w:ins w:id="684" w:author="Martikainen Tuomas" w:date="2017-03-21T12:22:00Z">
        <w:r w:rsidR="00A8453D">
          <w:t>).</w:t>
        </w:r>
      </w:ins>
      <w:ins w:id="685" w:author="Martikainen Tuomas" w:date="2017-03-21T12:20:00Z">
        <w:r w:rsidR="00A8453D">
          <w:t xml:space="preserve"> </w:t>
        </w:r>
      </w:ins>
      <w:del w:id="686" w:author="Martikainen Tuomas" w:date="2017-03-21T12:23:00Z">
        <w:r w:rsidR="00E5622D" w:rsidDel="00A8453D">
          <w:delText>IS is provided by broadcasting information at fixed times and intervals or when deemed necessary by the VTS or at the request of a vessel.</w:delText>
        </w:r>
      </w:del>
    </w:p>
    <w:p w:rsidR="00E5622D" w:rsidDel="00A8453D" w:rsidRDefault="00E5622D" w:rsidP="00104EBC">
      <w:pPr>
        <w:pStyle w:val="BodyText"/>
        <w:rPr>
          <w:del w:id="687" w:author="Martikainen Tuomas" w:date="2017-03-21T12:23:00Z"/>
        </w:rPr>
      </w:pPr>
      <w:del w:id="688" w:author="Martikainen Tuomas" w:date="2017-03-21T12:23:00Z">
        <w:r w:rsidDel="00A8453D">
          <w:delText>An Information Service involves maintaining a traffic image and allows interaction with traffic and response to developing traffic situations. An Information Service should provide essential and timely information to assist the onboard decision-making process, which may include but is not limited to:</w:delText>
        </w:r>
      </w:del>
    </w:p>
    <w:p w:rsidR="00E5622D" w:rsidDel="00A8453D" w:rsidRDefault="00E5622D" w:rsidP="00104EBC">
      <w:pPr>
        <w:pStyle w:val="BodyText"/>
        <w:rPr>
          <w:del w:id="689" w:author="Martikainen Tuomas" w:date="2017-03-21T12:23:00Z"/>
        </w:rPr>
      </w:pPr>
      <w:del w:id="690" w:author="Martikainen Tuomas" w:date="2017-03-21T12:23:00Z">
        <w:r w:rsidDel="00A8453D">
          <w:delText>the position, identity, intention and destination of vessels;</w:delText>
        </w:r>
      </w:del>
    </w:p>
    <w:p w:rsidR="00E5622D" w:rsidDel="00A8453D" w:rsidRDefault="00E5622D" w:rsidP="00104EBC">
      <w:pPr>
        <w:pStyle w:val="BodyText"/>
        <w:rPr>
          <w:del w:id="691" w:author="Martikainen Tuomas" w:date="2017-03-21T12:23:00Z"/>
        </w:rPr>
      </w:pPr>
      <w:del w:id="692" w:author="Martikainen Tuomas" w:date="2017-03-21T12:23:00Z">
        <w:r w:rsidDel="00A8453D">
          <w:delText>amendments and changes in promulgated information concerning the VTS area such as boundaries, procedures, radio frequencies, reporting points;</w:delText>
        </w:r>
      </w:del>
    </w:p>
    <w:p w:rsidR="00E5622D" w:rsidDel="00A8453D" w:rsidRDefault="00E5622D" w:rsidP="00104EBC">
      <w:pPr>
        <w:pStyle w:val="BodyText"/>
        <w:rPr>
          <w:del w:id="693" w:author="Martikainen Tuomas" w:date="2017-03-21T12:23:00Z"/>
        </w:rPr>
      </w:pPr>
      <w:del w:id="694" w:author="Martikainen Tuomas" w:date="2017-03-21T12:23:00Z">
        <w:r w:rsidDel="00A8453D">
          <w:delText>the mandatory reporting of vessel traffic movements;</w:delText>
        </w:r>
      </w:del>
    </w:p>
    <w:p w:rsidR="00E5622D" w:rsidDel="00A8453D" w:rsidRDefault="00E5622D" w:rsidP="00104EBC">
      <w:pPr>
        <w:pStyle w:val="BodyText"/>
        <w:rPr>
          <w:del w:id="695" w:author="Martikainen Tuomas" w:date="2017-03-21T12:23:00Z"/>
        </w:rPr>
      </w:pPr>
      <w:del w:id="696" w:author="Martikainen Tuomas" w:date="2017-03-21T12:23:00Z">
        <w:r w:rsidDel="00A8453D">
          <w:delText>meteorological and hydrological conditions, notices to mariners, status of aids to navigation;</w:delText>
        </w:r>
      </w:del>
    </w:p>
    <w:p w:rsidR="00E5622D" w:rsidDel="00A8453D" w:rsidRDefault="00E5622D" w:rsidP="00104EBC">
      <w:pPr>
        <w:pStyle w:val="BodyText"/>
        <w:rPr>
          <w:del w:id="697" w:author="Martikainen Tuomas" w:date="2017-03-21T12:23:00Z"/>
        </w:rPr>
      </w:pPr>
      <w:del w:id="698" w:author="Martikainen Tuomas" w:date="2017-03-21T12:23:00Z">
        <w:r w:rsidDel="00A8453D">
          <w:delText>manoeuvrability limitations of vessels in the VTS area that may impose restrictions on the navigation of other vessels, or any other potential hindrances; or</w:delText>
        </w:r>
      </w:del>
    </w:p>
    <w:p w:rsidR="00E5622D" w:rsidRDefault="00E5622D" w:rsidP="00104EBC">
      <w:pPr>
        <w:pStyle w:val="BodyText"/>
      </w:pPr>
      <w:del w:id="699" w:author="Martikainen Tuomas" w:date="2017-03-21T12:23:00Z">
        <w:r w:rsidDel="00A8453D">
          <w:delText>any information concerning the safe navigation of the vessel</w:delText>
        </w:r>
      </w:del>
      <w:del w:id="700" w:author="Martikainen Tuomas" w:date="2017-03-21T12:37:00Z">
        <w:r w:rsidDel="00E94943">
          <w:delText>.</w:delText>
        </w:r>
      </w:del>
    </w:p>
    <w:p w:rsidR="00E5622D" w:rsidDel="00E94943" w:rsidRDefault="00E5622D" w:rsidP="00E5622D">
      <w:pPr>
        <w:pStyle w:val="BodyText"/>
        <w:rPr>
          <w:del w:id="701" w:author="Martikainen Tuomas" w:date="2017-03-21T12:30:00Z"/>
        </w:rPr>
      </w:pPr>
      <w:del w:id="702" w:author="Martikainen Tuomas" w:date="2017-03-21T12:30:00Z">
        <w:r w:rsidDel="00E94943">
          <w:delText xml:space="preserve">The VTS IS is designed to improve the safety and efficiency of vessel traffic and to protect the environment.  Other such services </w:delText>
        </w:r>
        <w:r w:rsidDel="00E94943">
          <w:rPr>
            <w:highlight w:val="yellow"/>
          </w:rPr>
          <w:delText>include catalogue such as</w:delText>
        </w:r>
        <w:r w:rsidDel="00E94943">
          <w:delText>: Routing, Channel information, Security level, Berthing, Anchorage, Time slot, Traffic monitoring and assessment, Waterway conditions, Weather, Navigational hazards, any other factors that may influence the vessel's transit, Reports on the position, Identity and intentions of other traffic.</w:delText>
        </w:r>
        <w:bookmarkStart w:id="703" w:name="_Toc477879583"/>
        <w:bookmarkEnd w:id="703"/>
      </w:del>
    </w:p>
    <w:p w:rsidR="00E5622D" w:rsidDel="00E94943" w:rsidRDefault="00E5622D" w:rsidP="00E5622D">
      <w:pPr>
        <w:pStyle w:val="Heading3"/>
        <w:tabs>
          <w:tab w:val="num" w:pos="1985"/>
        </w:tabs>
        <w:rPr>
          <w:del w:id="704" w:author="Martikainen Tuomas" w:date="2017-03-21T12:37:00Z"/>
        </w:rPr>
      </w:pPr>
      <w:bookmarkStart w:id="705" w:name="_Toc463358321"/>
      <w:del w:id="706" w:author="Martikainen Tuomas" w:date="2017-03-21T12:34:00Z">
        <w:r w:rsidDel="00E94943">
          <w:lastRenderedPageBreak/>
          <w:delText>Area of operation</w:delText>
        </w:r>
      </w:del>
      <w:bookmarkStart w:id="707" w:name="_Toc477879584"/>
      <w:bookmarkEnd w:id="705"/>
      <w:bookmarkEnd w:id="707"/>
    </w:p>
    <w:p w:rsidR="00E5622D" w:rsidDel="00E94943" w:rsidRDefault="00E5622D" w:rsidP="00E5622D">
      <w:pPr>
        <w:pStyle w:val="BodyText"/>
        <w:rPr>
          <w:del w:id="708" w:author="Martikainen Tuomas" w:date="2017-03-21T12:37:00Z"/>
        </w:rPr>
      </w:pPr>
      <w:del w:id="709" w:author="Martikainen Tuomas" w:date="2017-03-21T12:37:00Z">
        <w:r w:rsidDel="00E94943">
          <w:delText>VTS area</w:delText>
        </w:r>
        <w:bookmarkStart w:id="710" w:name="_Toc477879585"/>
        <w:bookmarkEnd w:id="710"/>
      </w:del>
    </w:p>
    <w:p w:rsidR="00E5622D" w:rsidDel="00E94943" w:rsidRDefault="00E5622D" w:rsidP="00E5622D">
      <w:pPr>
        <w:pStyle w:val="Heading3"/>
        <w:tabs>
          <w:tab w:val="num" w:pos="1985"/>
        </w:tabs>
        <w:rPr>
          <w:del w:id="711" w:author="Martikainen Tuomas" w:date="2017-03-21T12:31:00Z"/>
        </w:rPr>
      </w:pPr>
      <w:bookmarkStart w:id="712" w:name="_Toc463358322"/>
      <w:del w:id="713" w:author="Martikainen Tuomas" w:date="2017-03-21T12:31:00Z">
        <w:r w:rsidDel="00E94943">
          <w:delText>Information</w:delText>
        </w:r>
        <w:bookmarkStart w:id="714" w:name="_Toc477879586"/>
        <w:bookmarkEnd w:id="712"/>
        <w:bookmarkEnd w:id="714"/>
      </w:del>
    </w:p>
    <w:p w:rsidR="00E5622D" w:rsidDel="00E94943" w:rsidRDefault="00E5622D" w:rsidP="00E5622D">
      <w:pPr>
        <w:pStyle w:val="BodyText"/>
        <w:rPr>
          <w:del w:id="715" w:author="Martikainen Tuomas" w:date="2017-03-21T12:31:00Z"/>
        </w:rPr>
      </w:pPr>
      <w:del w:id="716" w:author="Martikainen Tuomas" w:date="2017-03-21T12:31:00Z">
        <w:r w:rsidDel="00E94943">
          <w:delText>Refer to the list of attributes</w:delText>
        </w:r>
        <w:bookmarkStart w:id="717" w:name="_Toc477879587"/>
        <w:bookmarkEnd w:id="717"/>
      </w:del>
    </w:p>
    <w:p w:rsidR="00E5622D" w:rsidRDefault="00E5622D" w:rsidP="00E5622D">
      <w:pPr>
        <w:pStyle w:val="Heading3"/>
        <w:tabs>
          <w:tab w:val="num" w:pos="1985"/>
        </w:tabs>
      </w:pPr>
      <w:bookmarkStart w:id="718" w:name="_Toc463358323"/>
      <w:del w:id="719" w:author="Martikainen Tuomas" w:date="2017-03-21T12:38:00Z">
        <w:r w:rsidDel="00E94943">
          <w:delText>Reference to technical services, including guidance for the service provider on how to technically implement the service</w:delText>
        </w:r>
      </w:del>
      <w:bookmarkStart w:id="720" w:name="_Toc477879588"/>
      <w:bookmarkEnd w:id="718"/>
      <w:ins w:id="721" w:author="Martikainen Tuomas" w:date="2017-03-21T12:38:00Z">
        <w:r w:rsidR="00E94943">
          <w:t>User requirements</w:t>
        </w:r>
      </w:ins>
      <w:bookmarkEnd w:id="720"/>
    </w:p>
    <w:p w:rsidR="00374671" w:rsidRDefault="00E5622D" w:rsidP="00E5622D">
      <w:pPr>
        <w:pStyle w:val="BodyText"/>
        <w:rPr>
          <w:ins w:id="722" w:author="Martikainen Tuomas" w:date="2017-03-21T15:56:00Z"/>
        </w:rPr>
      </w:pPr>
      <w:del w:id="723" w:author="Martikainen Tuomas" w:date="2017-03-21T15:41:00Z">
        <w:r w:rsidDel="00223553">
          <w:delText>TBD</w:delText>
        </w:r>
      </w:del>
      <w:ins w:id="724" w:author="Martikainen Tuomas" w:date="2017-03-21T15:41:00Z">
        <w:r w:rsidR="00223553">
          <w:t xml:space="preserve">Information provided electronically could </w:t>
        </w:r>
      </w:ins>
      <w:ins w:id="725" w:author="Martikainen Tuomas" w:date="2017-03-21T15:42:00Z">
        <w:r w:rsidR="00223553">
          <w:t>compl</w:t>
        </w:r>
      </w:ins>
      <w:ins w:id="726" w:author="Martikainen Tuomas" w:date="2017-03-21T15:45:00Z">
        <w:r w:rsidR="00223553">
          <w:t>e</w:t>
        </w:r>
      </w:ins>
      <w:ins w:id="727" w:author="Martikainen Tuomas" w:date="2017-03-21T15:42:00Z">
        <w:r w:rsidR="00223553">
          <w:t>ment</w:t>
        </w:r>
      </w:ins>
      <w:ins w:id="728" w:author="Martikainen Tuomas" w:date="2017-03-21T15:41:00Z">
        <w:r w:rsidR="00223553">
          <w:t xml:space="preserve"> </w:t>
        </w:r>
      </w:ins>
      <w:ins w:id="729" w:author="Martikainen Tuomas" w:date="2017-03-21T15:42:00Z">
        <w:r w:rsidR="00223553">
          <w:t>and</w:t>
        </w:r>
      </w:ins>
      <w:ins w:id="730" w:author="Martikainen Tuomas" w:date="2017-03-21T15:43:00Z">
        <w:r w:rsidR="00223553">
          <w:t>/or</w:t>
        </w:r>
      </w:ins>
      <w:ins w:id="731" w:author="Martikainen Tuomas" w:date="2017-03-21T15:41:00Z">
        <w:r w:rsidR="00223553">
          <w:t xml:space="preserve"> replace VHF </w:t>
        </w:r>
      </w:ins>
      <w:r w:rsidR="00C53A16">
        <w:t xml:space="preserve">voice </w:t>
      </w:r>
      <w:ins w:id="732" w:author="Martikainen Tuomas" w:date="2017-03-21T15:41:00Z">
        <w:r w:rsidR="00223553">
          <w:t>communication</w:t>
        </w:r>
      </w:ins>
      <w:ins w:id="733" w:author="Martikainen Tuomas" w:date="2017-03-21T15:55:00Z">
        <w:r w:rsidR="00374671">
          <w:t>.</w:t>
        </w:r>
      </w:ins>
      <w:ins w:id="734" w:author="Martikainen Tuomas" w:date="2017-03-21T15:43:00Z">
        <w:r w:rsidR="00374671">
          <w:t xml:space="preserve"> </w:t>
        </w:r>
      </w:ins>
    </w:p>
    <w:p w:rsidR="00E5622D" w:rsidRDefault="00374671" w:rsidP="00E5622D">
      <w:pPr>
        <w:pStyle w:val="BodyText"/>
        <w:rPr>
          <w:ins w:id="735" w:author="Martikainen Tuomas" w:date="2017-03-21T15:56:00Z"/>
        </w:rPr>
      </w:pPr>
      <w:ins w:id="736" w:author="Martikainen Tuomas" w:date="2017-03-21T15:55:00Z">
        <w:r>
          <w:t>For example</w:t>
        </w:r>
      </w:ins>
      <w:ins w:id="737" w:author="Martikainen Tuomas" w:date="2017-03-21T15:56:00Z">
        <w:r>
          <w:t>:</w:t>
        </w:r>
      </w:ins>
    </w:p>
    <w:p w:rsidR="007E6130" w:rsidRDefault="00374671" w:rsidP="00374671">
      <w:pPr>
        <w:pStyle w:val="BodyText"/>
        <w:numPr>
          <w:ilvl w:val="0"/>
          <w:numId w:val="46"/>
        </w:numPr>
        <w:rPr>
          <w:ins w:id="738" w:author="Martikainen Tuomas" w:date="2017-03-21T16:08:00Z"/>
        </w:rPr>
      </w:pPr>
      <w:ins w:id="739" w:author="Martikainen Tuomas" w:date="2017-03-21T15:56:00Z">
        <w:r>
          <w:t>Pre arrival reporting</w:t>
        </w:r>
      </w:ins>
      <w:ins w:id="740" w:author="Martikainen Tuomas" w:date="2017-03-21T15:57:00Z">
        <w:r>
          <w:t xml:space="preserve"> can be done electronically</w:t>
        </w:r>
      </w:ins>
      <w:ins w:id="741" w:author="Martikainen Tuomas" w:date="2017-03-21T15:59:00Z">
        <w:r w:rsidR="007E6130">
          <w:t xml:space="preserve"> </w:t>
        </w:r>
      </w:ins>
      <w:ins w:id="742" w:author="Martikainen Tuomas" w:date="2017-03-21T16:07:00Z">
        <w:r w:rsidR="007E6130">
          <w:t>without</w:t>
        </w:r>
      </w:ins>
      <w:ins w:id="743" w:author="Martikainen Tuomas" w:date="2017-03-21T15:59:00Z">
        <w:r w:rsidR="007E6130">
          <w:t xml:space="preserve"> VHF</w:t>
        </w:r>
      </w:ins>
      <w:r w:rsidR="00C53A16">
        <w:t xml:space="preserve"> voice</w:t>
      </w:r>
      <w:ins w:id="744" w:author="Martikainen Tuomas" w:date="2017-03-21T15:59:00Z">
        <w:r w:rsidR="007E6130">
          <w:t xml:space="preserve"> communication </w:t>
        </w:r>
      </w:ins>
    </w:p>
    <w:p w:rsidR="00374671" w:rsidRDefault="007E6130" w:rsidP="00374671">
      <w:pPr>
        <w:pStyle w:val="BodyText"/>
        <w:numPr>
          <w:ilvl w:val="0"/>
          <w:numId w:val="46"/>
        </w:numPr>
      </w:pPr>
      <w:ins w:id="745" w:author="Martikainen Tuomas" w:date="2017-03-21T16:04:00Z">
        <w:r>
          <w:t xml:space="preserve">The content of the </w:t>
        </w:r>
      </w:ins>
      <w:ins w:id="746" w:author="Martikainen Tuomas" w:date="2017-03-21T16:03:00Z">
        <w:r>
          <w:t>VHF commu</w:t>
        </w:r>
      </w:ins>
      <w:ins w:id="747" w:author="Martikainen Tuomas" w:date="2017-03-21T16:04:00Z">
        <w:r>
          <w:t xml:space="preserve">nication can </w:t>
        </w:r>
        <w:proofErr w:type="gramStart"/>
        <w:r>
          <w:t>be transmitted</w:t>
        </w:r>
        <w:proofErr w:type="gramEnd"/>
        <w:r>
          <w:t xml:space="preserve"> electronically and be displayed </w:t>
        </w:r>
      </w:ins>
      <w:ins w:id="748" w:author="Martikainen Tuomas" w:date="2017-03-21T16:06:00Z">
        <w:r>
          <w:t>as a text</w:t>
        </w:r>
      </w:ins>
      <w:ins w:id="749" w:author="Martikainen Tuomas" w:date="2017-03-21T16:04:00Z">
        <w:r>
          <w:t xml:space="preserve"> </w:t>
        </w:r>
      </w:ins>
      <w:ins w:id="750" w:author="Martikainen Tuomas" w:date="2017-03-21T16:05:00Z">
        <w:r>
          <w:t>in parallel to voice communication.</w:t>
        </w:r>
      </w:ins>
    </w:p>
    <w:p w:rsidR="00E5622D" w:rsidRDefault="00E5622D" w:rsidP="00E5622D">
      <w:pPr>
        <w:pStyle w:val="Heading3"/>
        <w:tabs>
          <w:tab w:val="num" w:pos="1985"/>
        </w:tabs>
      </w:pPr>
      <w:bookmarkStart w:id="751" w:name="_Toc463358324"/>
      <w:bookmarkStart w:id="752" w:name="_Toc477879589"/>
      <w:r>
        <w:t>Relationship to other MSPs</w:t>
      </w:r>
      <w:bookmarkEnd w:id="751"/>
      <w:bookmarkEnd w:id="752"/>
    </w:p>
    <w:p w:rsidR="00E5622D" w:rsidRDefault="00E5622D" w:rsidP="00F80246">
      <w:pPr>
        <w:pStyle w:val="BodyText"/>
        <w:numPr>
          <w:ilvl w:val="0"/>
          <w:numId w:val="44"/>
        </w:numPr>
        <w:rPr>
          <w:ins w:id="753" w:author="Martikainen Tuomas" w:date="2017-03-21T12:42:00Z"/>
        </w:rPr>
      </w:pPr>
      <w:del w:id="754" w:author="Martikainen Tuomas" w:date="2017-03-21T12:42:00Z">
        <w:r w:rsidDel="00F80246">
          <w:delText xml:space="preserve">See </w:delText>
        </w:r>
      </w:del>
      <w:del w:id="755" w:author="Martikainen Tuomas" w:date="2017-03-21T12:41:00Z">
        <w:r w:rsidDel="00F80246">
          <w:delText>xx &amp; xx</w:delText>
        </w:r>
      </w:del>
      <w:ins w:id="756" w:author="Martikainen Tuomas" w:date="2017-03-21T12:41:00Z">
        <w:r w:rsidR="00F80246">
          <w:t>MSP5, Maritime Information Service</w:t>
        </w:r>
      </w:ins>
    </w:p>
    <w:p w:rsidR="00F80246" w:rsidRDefault="00F80246" w:rsidP="00F80246">
      <w:pPr>
        <w:pStyle w:val="BodyText"/>
        <w:numPr>
          <w:ilvl w:val="0"/>
          <w:numId w:val="44"/>
        </w:numPr>
        <w:rPr>
          <w:ins w:id="757" w:author="Martikainen Tuomas" w:date="2017-03-21T12:43:00Z"/>
        </w:rPr>
      </w:pPr>
      <w:ins w:id="758" w:author="Martikainen Tuomas" w:date="2017-03-21T12:43:00Z">
        <w:r>
          <w:t>MSP6, Pilotage Service</w:t>
        </w:r>
      </w:ins>
    </w:p>
    <w:p w:rsidR="00F80246" w:rsidRDefault="00F80246" w:rsidP="00F80246">
      <w:pPr>
        <w:pStyle w:val="BodyText"/>
        <w:numPr>
          <w:ilvl w:val="0"/>
          <w:numId w:val="44"/>
        </w:numPr>
        <w:rPr>
          <w:ins w:id="759" w:author="Martikainen Tuomas" w:date="2017-03-21T12:43:00Z"/>
        </w:rPr>
      </w:pPr>
      <w:ins w:id="760" w:author="Martikainen Tuomas" w:date="2017-03-21T12:43:00Z">
        <w:r>
          <w:t>MSP7, Tugs Service</w:t>
        </w:r>
      </w:ins>
    </w:p>
    <w:p w:rsidR="00F80246" w:rsidRDefault="00F80246" w:rsidP="00F80246">
      <w:pPr>
        <w:pStyle w:val="BodyText"/>
        <w:numPr>
          <w:ilvl w:val="0"/>
          <w:numId w:val="44"/>
        </w:numPr>
        <w:rPr>
          <w:ins w:id="761" w:author="Martikainen Tuomas" w:date="2017-03-21T12:43:00Z"/>
        </w:rPr>
      </w:pPr>
      <w:ins w:id="762" w:author="Martikainen Tuomas" w:date="2017-03-21T12:43:00Z">
        <w:r>
          <w:t>MSP8, Vessel Shore Reporting</w:t>
        </w:r>
      </w:ins>
    </w:p>
    <w:p w:rsidR="00F80246" w:rsidRDefault="00F80246" w:rsidP="00F80246">
      <w:pPr>
        <w:pStyle w:val="BodyText"/>
        <w:numPr>
          <w:ilvl w:val="0"/>
          <w:numId w:val="44"/>
        </w:numPr>
        <w:rPr>
          <w:ins w:id="763" w:author="Martikainen Tuomas" w:date="2017-03-21T12:44:00Z"/>
        </w:rPr>
      </w:pPr>
      <w:ins w:id="764" w:author="Martikainen Tuomas" w:date="2017-03-21T12:44:00Z">
        <w:r>
          <w:t>MSP10, Maritime Assistance Service</w:t>
        </w:r>
      </w:ins>
    </w:p>
    <w:p w:rsidR="00F80246" w:rsidRDefault="00F80246" w:rsidP="00F80246">
      <w:pPr>
        <w:pStyle w:val="BodyText"/>
        <w:numPr>
          <w:ilvl w:val="0"/>
          <w:numId w:val="44"/>
        </w:numPr>
        <w:rPr>
          <w:ins w:id="765" w:author="Martikainen Tuomas" w:date="2017-03-21T12:44:00Z"/>
        </w:rPr>
      </w:pPr>
      <w:ins w:id="766" w:author="Martikainen Tuomas" w:date="2017-03-21T12:44:00Z">
        <w:r>
          <w:t>MSP13, Ice N</w:t>
        </w:r>
      </w:ins>
      <w:ins w:id="767" w:author="Martikainen Tuomas" w:date="2017-03-21T12:45:00Z">
        <w:r>
          <w:t>a</w:t>
        </w:r>
      </w:ins>
      <w:ins w:id="768" w:author="Martikainen Tuomas" w:date="2017-03-21T12:44:00Z">
        <w:r>
          <w:t>vigation Service</w:t>
        </w:r>
      </w:ins>
    </w:p>
    <w:p w:rsidR="00F80246" w:rsidRDefault="00F80246" w:rsidP="00F80246">
      <w:pPr>
        <w:pStyle w:val="BodyText"/>
        <w:numPr>
          <w:ilvl w:val="0"/>
          <w:numId w:val="44"/>
        </w:numPr>
        <w:rPr>
          <w:ins w:id="769" w:author="Martikainen Tuomas" w:date="2017-03-21T12:45:00Z"/>
        </w:rPr>
      </w:pPr>
      <w:ins w:id="770" w:author="Martikainen Tuomas" w:date="2017-03-21T12:45:00Z">
        <w:r>
          <w:t>MSP14, Meteorological Information Service</w:t>
        </w:r>
      </w:ins>
    </w:p>
    <w:p w:rsidR="00F80246" w:rsidRDefault="00F80246" w:rsidP="00F80246">
      <w:pPr>
        <w:pStyle w:val="BodyText"/>
        <w:numPr>
          <w:ilvl w:val="0"/>
          <w:numId w:val="44"/>
        </w:numPr>
        <w:rPr>
          <w:ins w:id="771" w:author="Martikainen Tuomas" w:date="2017-03-21T12:46:00Z"/>
        </w:rPr>
      </w:pPr>
      <w:ins w:id="772" w:author="Martikainen Tuomas" w:date="2017-03-21T12:45:00Z">
        <w:r>
          <w:t>MSP15, Real-ti</w:t>
        </w:r>
      </w:ins>
      <w:ins w:id="773" w:author="Martikainen Tuomas" w:date="2017-03-21T12:46:00Z">
        <w:r>
          <w:t>m</w:t>
        </w:r>
      </w:ins>
      <w:ins w:id="774" w:author="Martikainen Tuomas" w:date="2017-03-21T12:45:00Z">
        <w:r>
          <w:t>e Hydrographic and Environmental Info</w:t>
        </w:r>
      </w:ins>
      <w:ins w:id="775" w:author="Martikainen Tuomas" w:date="2017-03-21T12:46:00Z">
        <w:r>
          <w:t>r</w:t>
        </w:r>
      </w:ins>
      <w:ins w:id="776" w:author="Martikainen Tuomas" w:date="2017-03-21T12:45:00Z">
        <w:r>
          <w:t>mation Service</w:t>
        </w:r>
      </w:ins>
    </w:p>
    <w:p w:rsidR="00F80246" w:rsidRDefault="00F80246" w:rsidP="00F80246">
      <w:pPr>
        <w:pStyle w:val="BodyText"/>
        <w:numPr>
          <w:ilvl w:val="0"/>
          <w:numId w:val="44"/>
        </w:numPr>
      </w:pPr>
      <w:ins w:id="777" w:author="Martikainen Tuomas" w:date="2017-03-21T12:46:00Z">
        <w:r>
          <w:t>MSP16, Search and Rescue Service</w:t>
        </w:r>
      </w:ins>
    </w:p>
    <w:p w:rsidR="00E5622D" w:rsidDel="004B63B4" w:rsidRDefault="00E5622D" w:rsidP="00E5622D">
      <w:pPr>
        <w:pStyle w:val="Heading3"/>
        <w:tabs>
          <w:tab w:val="num" w:pos="1985"/>
        </w:tabs>
        <w:rPr>
          <w:del w:id="778" w:author="Martikainen Tuomas" w:date="2017-03-21T17:10:00Z"/>
        </w:rPr>
      </w:pPr>
      <w:bookmarkStart w:id="779" w:name="_Toc463358325"/>
      <w:del w:id="780" w:author="Martikainen Tuomas" w:date="2017-03-21T17:10:00Z">
        <w:r w:rsidDel="004B63B4">
          <w:delText>Examples of existing services or/and test beds</w:delText>
        </w:r>
        <w:bookmarkEnd w:id="779"/>
      </w:del>
    </w:p>
    <w:p w:rsidR="00E5622D" w:rsidDel="004B63B4" w:rsidRDefault="00E5622D" w:rsidP="00E5622D">
      <w:pPr>
        <w:pStyle w:val="BodyText"/>
        <w:rPr>
          <w:del w:id="781" w:author="Martikainen Tuomas" w:date="2017-03-21T17:10:00Z"/>
        </w:rPr>
      </w:pPr>
      <w:del w:id="782" w:author="Martikainen Tuomas" w:date="2017-03-21T17:10:00Z">
        <w:r w:rsidDel="004B63B4">
          <w:delText>Examples here:</w:delText>
        </w:r>
      </w:del>
    </w:p>
    <w:p w:rsidR="00E5622D" w:rsidRPr="00E5622D" w:rsidRDefault="00E5622D" w:rsidP="00E5622D">
      <w:pPr>
        <w:pStyle w:val="BodyText"/>
      </w:pPr>
    </w:p>
    <w:p w:rsidR="00E4237C" w:rsidRPr="00E4237C" w:rsidRDefault="00E4237C" w:rsidP="00E4237C">
      <w:pPr>
        <w:pStyle w:val="Heading1separatationline"/>
      </w:pPr>
    </w:p>
    <w:p w:rsidR="00D02942" w:rsidRPr="00883971" w:rsidRDefault="00D02942" w:rsidP="00FF4DF0">
      <w:pPr>
        <w:pStyle w:val="Heading2"/>
      </w:pPr>
      <w:bookmarkStart w:id="783" w:name="_Toc477879590"/>
      <w:r w:rsidRPr="00883971">
        <w:t>MS</w:t>
      </w:r>
      <w:ins w:id="784" w:author="Administrator" w:date="2017-03-14T15:10:00Z">
        <w:r w:rsidR="00BD520C">
          <w:t>P</w:t>
        </w:r>
      </w:ins>
      <w:r w:rsidRPr="00883971">
        <w:t xml:space="preserve"> 2 Navigational Assistance Service (NAS</w:t>
      </w:r>
      <w:proofErr w:type="gramStart"/>
      <w:r w:rsidRPr="00883971">
        <w:t>)</w:t>
      </w:r>
      <w:ins w:id="785" w:author="Administrator" w:date="2017-03-15T08:48:00Z">
        <w:r w:rsidR="00E5622D">
          <w:t xml:space="preserve">  </w:t>
        </w:r>
        <w:r w:rsidR="00E5622D" w:rsidRPr="00E5622D">
          <w:rPr>
            <w:highlight w:val="yellow"/>
          </w:rPr>
          <w:t>[</w:t>
        </w:r>
        <w:proofErr w:type="gramEnd"/>
        <w:r w:rsidR="00E5622D" w:rsidRPr="00E5622D">
          <w:rPr>
            <w:highlight w:val="yellow"/>
          </w:rPr>
          <w:t>VTS COMMITTEE]</w:t>
        </w:r>
      </w:ins>
      <w:ins w:id="786" w:author="Administrator" w:date="2017-03-15T08:50:00Z">
        <w:r w:rsidR="00E5622D">
          <w:t>+</w:t>
        </w:r>
      </w:ins>
      <w:ins w:id="787" w:author="Administrator" w:date="2017-03-15T08:51:00Z">
        <w:r w:rsidR="00E5622D">
          <w:t>singapore+CANADA</w:t>
        </w:r>
      </w:ins>
      <w:ins w:id="788" w:author="Administrator" w:date="2017-03-15T10:09:00Z">
        <w:r w:rsidR="00AA76BC">
          <w:t>+NL</w:t>
        </w:r>
      </w:ins>
      <w:bookmarkEnd w:id="783"/>
    </w:p>
    <w:p w:rsidR="00D02942" w:rsidRPr="00883971" w:rsidRDefault="00D02942" w:rsidP="00D02942">
      <w:pPr>
        <w:pStyle w:val="Heading2separationline"/>
      </w:pPr>
    </w:p>
    <w:p w:rsidR="00D02942" w:rsidRPr="00883971" w:rsidRDefault="00D02942" w:rsidP="00D02942">
      <w:pPr>
        <w:pStyle w:val="Heading3"/>
      </w:pPr>
      <w:bookmarkStart w:id="789" w:name="_Toc477879591"/>
      <w:r w:rsidRPr="00883971">
        <w:t>Definition</w:t>
      </w:r>
      <w:bookmarkEnd w:id="789"/>
    </w:p>
    <w:p w:rsidR="00D02942" w:rsidRPr="00883971" w:rsidRDefault="00CD5B83" w:rsidP="00D02942">
      <w:pPr>
        <w:pStyle w:val="BodyText"/>
      </w:pPr>
      <w:ins w:id="790" w:author="Martikainen Tuomas" w:date="2017-03-21T17:47:00Z">
        <w:r>
          <w:t xml:space="preserve">Navigational Assistance Service </w:t>
        </w:r>
      </w:ins>
      <w:del w:id="791" w:author="Martikainen Tuomas" w:date="2017-03-21T17:47:00Z">
        <w:r w:rsidR="00D02942" w:rsidRPr="00883971" w:rsidDel="00CD5B83">
          <w:delText xml:space="preserve">The NAS </w:delText>
        </w:r>
      </w:del>
      <w:r w:rsidR="00D02942" w:rsidRPr="00883971">
        <w:t xml:space="preserve">is defined by IMO as </w:t>
      </w:r>
      <w:r w:rsidR="007B7C55">
        <w:t>“</w:t>
      </w:r>
      <w:r w:rsidR="00D02942" w:rsidRPr="00883971">
        <w:t>a service to assist on-board navigational decision-making and to monitor its effects</w:t>
      </w:r>
      <w:r w:rsidR="007B7C55">
        <w:t>”</w:t>
      </w:r>
      <w:r w:rsidR="000D6A8A" w:rsidRPr="00883971">
        <w:t xml:space="preserve"> </w:t>
      </w:r>
      <w:r w:rsidR="00D02942" w:rsidRPr="00883971">
        <w:t>(</w:t>
      </w:r>
      <w:r w:rsidR="007B7C55">
        <w:t xml:space="preserve">IMO </w:t>
      </w:r>
      <w:proofErr w:type="gramStart"/>
      <w:r w:rsidR="00D02942" w:rsidRPr="00883971">
        <w:t>Res.A857(</w:t>
      </w:r>
      <w:proofErr w:type="gramEnd"/>
      <w:r w:rsidR="00D02942" w:rsidRPr="00883971">
        <w:t>20)).</w:t>
      </w:r>
    </w:p>
    <w:p w:rsidR="00D02942" w:rsidRPr="00883971" w:rsidDel="00102D2E" w:rsidRDefault="00D02942" w:rsidP="00D02942">
      <w:pPr>
        <w:pStyle w:val="BodyText"/>
        <w:rPr>
          <w:del w:id="792" w:author="Martikainen Tuomas" w:date="2017-03-21T12:56:00Z"/>
        </w:rPr>
      </w:pPr>
      <w:del w:id="793" w:author="Martikainen Tuomas" w:date="2017-03-21T12:56:00Z">
        <w:r w:rsidRPr="00883971" w:rsidDel="00102D2E">
          <w:delText>NAS may be provided on request by a vessel in circumstances such as equipment failure or navigational unfamiliarity. Specific examples of developing situations where NAS may be provided by the VTS include:</w:delText>
        </w:r>
        <w:bookmarkStart w:id="794" w:name="_Toc477879592"/>
        <w:bookmarkEnd w:id="794"/>
      </w:del>
    </w:p>
    <w:p w:rsidR="00D02942" w:rsidRPr="00883971" w:rsidDel="00102D2E" w:rsidRDefault="00D02942" w:rsidP="00D02942">
      <w:pPr>
        <w:pStyle w:val="Bullet1"/>
        <w:rPr>
          <w:del w:id="795" w:author="Martikainen Tuomas" w:date="2017-03-21T12:56:00Z"/>
        </w:rPr>
      </w:pPr>
      <w:del w:id="796" w:author="Martikainen Tuomas" w:date="2017-03-21T12:56:00Z">
        <w:r w:rsidRPr="00883971" w:rsidDel="00102D2E">
          <w:delText>Risk of grounding;</w:delText>
        </w:r>
        <w:bookmarkStart w:id="797" w:name="_Toc477879593"/>
        <w:bookmarkEnd w:id="797"/>
      </w:del>
    </w:p>
    <w:p w:rsidR="00D02942" w:rsidRPr="00883971" w:rsidDel="00102D2E" w:rsidRDefault="00D02942" w:rsidP="00D02942">
      <w:pPr>
        <w:pStyle w:val="Bullet1"/>
        <w:rPr>
          <w:del w:id="798" w:author="Martikainen Tuomas" w:date="2017-03-21T12:56:00Z"/>
        </w:rPr>
      </w:pPr>
      <w:del w:id="799" w:author="Martikainen Tuomas" w:date="2017-03-21T12:56:00Z">
        <w:r w:rsidRPr="00883971" w:rsidDel="00102D2E">
          <w:delText>Vessel deviating from the recommended track or sailing plan;</w:delText>
        </w:r>
        <w:bookmarkStart w:id="800" w:name="_Toc477879594"/>
        <w:bookmarkEnd w:id="800"/>
      </w:del>
    </w:p>
    <w:p w:rsidR="00D02942" w:rsidRPr="00883971" w:rsidDel="00102D2E" w:rsidRDefault="00D02942" w:rsidP="00D02942">
      <w:pPr>
        <w:pStyle w:val="Bullet1"/>
        <w:rPr>
          <w:del w:id="801" w:author="Martikainen Tuomas" w:date="2017-03-21T12:56:00Z"/>
        </w:rPr>
      </w:pPr>
      <w:del w:id="802" w:author="Martikainen Tuomas" w:date="2017-03-21T12:56:00Z">
        <w:r w:rsidRPr="00883971" w:rsidDel="00102D2E">
          <w:delText>Vessel unsure of its position or unable to determine its position;</w:delText>
        </w:r>
        <w:bookmarkStart w:id="803" w:name="_Toc477879595"/>
        <w:bookmarkEnd w:id="803"/>
      </w:del>
    </w:p>
    <w:p w:rsidR="00D02942" w:rsidRPr="00883971" w:rsidDel="00102D2E" w:rsidRDefault="00D02942" w:rsidP="00D02942">
      <w:pPr>
        <w:pStyle w:val="Bullet1"/>
        <w:rPr>
          <w:del w:id="804" w:author="Martikainen Tuomas" w:date="2017-03-21T12:56:00Z"/>
        </w:rPr>
      </w:pPr>
      <w:del w:id="805" w:author="Martikainen Tuomas" w:date="2017-03-21T12:56:00Z">
        <w:r w:rsidRPr="00883971" w:rsidDel="00102D2E">
          <w:delText>Vessel unsure of the route to its destination;</w:delText>
        </w:r>
        <w:bookmarkStart w:id="806" w:name="_Toc477879596"/>
        <w:bookmarkEnd w:id="806"/>
      </w:del>
    </w:p>
    <w:p w:rsidR="00D02942" w:rsidRPr="00883971" w:rsidDel="00102D2E" w:rsidRDefault="00D02942" w:rsidP="00D02942">
      <w:pPr>
        <w:pStyle w:val="Bullet1"/>
        <w:rPr>
          <w:del w:id="807" w:author="Martikainen Tuomas" w:date="2017-03-21T12:56:00Z"/>
        </w:rPr>
      </w:pPr>
      <w:del w:id="808" w:author="Martikainen Tuomas" w:date="2017-03-21T12:56:00Z">
        <w:r w:rsidRPr="00883971" w:rsidDel="00102D2E">
          <w:lastRenderedPageBreak/>
          <w:delText>Assistance to a vessel to an anchoring position;</w:delText>
        </w:r>
        <w:bookmarkStart w:id="809" w:name="_Toc477879597"/>
        <w:bookmarkEnd w:id="809"/>
      </w:del>
    </w:p>
    <w:p w:rsidR="00D02942" w:rsidRPr="00883971" w:rsidDel="00102D2E" w:rsidRDefault="00D02942" w:rsidP="00D02942">
      <w:pPr>
        <w:pStyle w:val="Bullet1"/>
        <w:rPr>
          <w:del w:id="810" w:author="Martikainen Tuomas" w:date="2017-03-21T12:56:00Z"/>
        </w:rPr>
      </w:pPr>
      <w:del w:id="811" w:author="Martikainen Tuomas" w:date="2017-03-21T12:56:00Z">
        <w:r w:rsidRPr="00883971" w:rsidDel="00102D2E">
          <w:delText>Vessel navigational or manoeuvring equipment casualty;</w:delText>
        </w:r>
        <w:bookmarkStart w:id="812" w:name="_Toc477879598"/>
        <w:bookmarkEnd w:id="812"/>
      </w:del>
    </w:p>
    <w:p w:rsidR="00D02942" w:rsidRPr="00883971" w:rsidDel="00102D2E" w:rsidRDefault="00D02942" w:rsidP="00D02942">
      <w:pPr>
        <w:pStyle w:val="Bullet1"/>
        <w:rPr>
          <w:del w:id="813" w:author="Martikainen Tuomas" w:date="2017-03-21T12:56:00Z"/>
        </w:rPr>
      </w:pPr>
      <w:del w:id="814" w:author="Martikainen Tuomas" w:date="2017-03-21T12:56:00Z">
        <w:r w:rsidRPr="00883971" w:rsidDel="00102D2E">
          <w:delText>Inclement conditions (e.g. low visibility, high winds);</w:delText>
        </w:r>
        <w:bookmarkStart w:id="815" w:name="_Toc477879599"/>
        <w:bookmarkEnd w:id="815"/>
      </w:del>
    </w:p>
    <w:p w:rsidR="00D02942" w:rsidRPr="00883971" w:rsidDel="00102D2E" w:rsidRDefault="00D02942" w:rsidP="00D02942">
      <w:pPr>
        <w:pStyle w:val="Bullet1"/>
        <w:rPr>
          <w:del w:id="816" w:author="Martikainen Tuomas" w:date="2017-03-21T12:56:00Z"/>
        </w:rPr>
      </w:pPr>
      <w:del w:id="817" w:author="Martikainen Tuomas" w:date="2017-03-21T12:56:00Z">
        <w:r w:rsidRPr="00883971" w:rsidDel="00102D2E">
          <w:delText>Potential collision between vessels;</w:delText>
        </w:r>
        <w:bookmarkStart w:id="818" w:name="_Toc477879600"/>
        <w:bookmarkEnd w:id="818"/>
      </w:del>
    </w:p>
    <w:p w:rsidR="00D02942" w:rsidRPr="007B7C55" w:rsidDel="00102D2E" w:rsidRDefault="00D02942" w:rsidP="00D02942">
      <w:pPr>
        <w:pStyle w:val="Bullet1"/>
        <w:rPr>
          <w:del w:id="819" w:author="Martikainen Tuomas" w:date="2017-03-21T12:56:00Z"/>
        </w:rPr>
      </w:pPr>
      <w:del w:id="820" w:author="Martikainen Tuomas" w:date="2017-03-21T12:56:00Z">
        <w:r w:rsidRPr="007B7C55" w:rsidDel="00102D2E">
          <w:delText>Potential collision with a fixed object or hazard;</w:delText>
        </w:r>
        <w:bookmarkStart w:id="821" w:name="_Toc477879601"/>
        <w:bookmarkEnd w:id="821"/>
      </w:del>
    </w:p>
    <w:p w:rsidR="00D02942" w:rsidRPr="007B7C55" w:rsidDel="00102D2E" w:rsidRDefault="00D02942" w:rsidP="00D02942">
      <w:pPr>
        <w:pStyle w:val="Bullet1"/>
        <w:rPr>
          <w:del w:id="822" w:author="Martikainen Tuomas" w:date="2017-03-21T12:56:00Z"/>
        </w:rPr>
      </w:pPr>
      <w:del w:id="823" w:author="Martikainen Tuomas" w:date="2017-03-21T12:56:00Z">
        <w:r w:rsidRPr="007B7C55" w:rsidDel="00102D2E">
          <w:delText>Assistance to a vessel to support the unexpected incapacity of a key member of the bridge team,</w:delText>
        </w:r>
        <w:bookmarkStart w:id="824" w:name="_Toc477879602"/>
        <w:bookmarkEnd w:id="824"/>
      </w:del>
    </w:p>
    <w:p w:rsidR="00D02942" w:rsidRPr="00883971" w:rsidDel="00102D2E" w:rsidRDefault="000D6A8A" w:rsidP="00D02942">
      <w:pPr>
        <w:pStyle w:val="Bullet1"/>
        <w:rPr>
          <w:del w:id="825" w:author="Martikainen Tuomas" w:date="2017-03-21T12:56:00Z"/>
        </w:rPr>
      </w:pPr>
      <w:del w:id="826" w:author="Martikainen Tuomas" w:date="2017-03-21T12:56:00Z">
        <w:r w:rsidRPr="007B7C55" w:rsidDel="00102D2E">
          <w:delText>At</w:delText>
        </w:r>
        <w:r w:rsidR="00D02942" w:rsidRPr="007B7C55" w:rsidDel="00102D2E">
          <w:delText xml:space="preserve"> the request</w:delText>
        </w:r>
        <w:r w:rsidR="00D02942" w:rsidRPr="00883971" w:rsidDel="00102D2E">
          <w:delText xml:space="preserve"> of the Master.</w:delText>
        </w:r>
        <w:bookmarkStart w:id="827" w:name="_Toc477879603"/>
        <w:bookmarkEnd w:id="827"/>
      </w:del>
    </w:p>
    <w:p w:rsidR="00D02942" w:rsidRPr="00883971" w:rsidRDefault="00D02942" w:rsidP="00D02942">
      <w:pPr>
        <w:pStyle w:val="Heading3"/>
      </w:pPr>
      <w:bookmarkStart w:id="828" w:name="_Toc477879604"/>
      <w:r w:rsidRPr="00883971">
        <w:t>Scope</w:t>
      </w:r>
      <w:bookmarkEnd w:id="828"/>
    </w:p>
    <w:p w:rsidR="00835258" w:rsidRDefault="00835258" w:rsidP="00D02942">
      <w:pPr>
        <w:pStyle w:val="BodyText"/>
        <w:rPr>
          <w:ins w:id="829" w:author="Martikainen Tuomas" w:date="2017-03-22T10:48:00Z"/>
        </w:rPr>
      </w:pPr>
      <w:ins w:id="830" w:author="Martikainen Tuomas" w:date="2017-03-22T10:48:00Z">
        <w:r>
          <w:t xml:space="preserve">MSP 2 </w:t>
        </w:r>
        <w:proofErr w:type="gramStart"/>
        <w:r>
          <w:t>can be delivered</w:t>
        </w:r>
        <w:proofErr w:type="gramEnd"/>
        <w:r>
          <w:t xml:space="preserve"> in sea areas 1-</w:t>
        </w:r>
      </w:ins>
      <w:r w:rsidR="00936263">
        <w:t>6</w:t>
      </w:r>
      <w:ins w:id="831" w:author="Martikainen Tuomas" w:date="2017-03-22T10:48:00Z">
        <w:r>
          <w:t xml:space="preserve">. </w:t>
        </w:r>
      </w:ins>
    </w:p>
    <w:p w:rsidR="00D02942" w:rsidRPr="00883971" w:rsidRDefault="00D02942" w:rsidP="00D02942">
      <w:pPr>
        <w:pStyle w:val="Heading3"/>
      </w:pPr>
      <w:bookmarkStart w:id="832" w:name="_Toc477879605"/>
      <w:r w:rsidRPr="00883971">
        <w:t>Objective</w:t>
      </w:r>
      <w:bookmarkEnd w:id="832"/>
    </w:p>
    <w:p w:rsidR="00102D2E" w:rsidRDefault="00102D2E" w:rsidP="00102D2E">
      <w:pPr>
        <w:pStyle w:val="BodyText"/>
        <w:rPr>
          <w:ins w:id="833" w:author="Martikainen Tuomas" w:date="2017-03-21T12:58:00Z"/>
        </w:rPr>
      </w:pPr>
      <w:ins w:id="834" w:author="Martikainen Tuomas" w:date="2017-03-21T12:58:00Z">
        <w:r>
          <w:t xml:space="preserve">IALA </w:t>
        </w:r>
      </w:ins>
      <w:r w:rsidR="00936263">
        <w:t>G</w:t>
      </w:r>
      <w:ins w:id="835" w:author="Martikainen Tuomas" w:date="2017-03-21T12:58:00Z">
        <w:r>
          <w:t>uideline 1089 gives guidance on the delivery of the three different types of services provided by a VTS</w:t>
        </w:r>
        <w:proofErr w:type="gramStart"/>
        <w:r>
          <w:t>;</w:t>
        </w:r>
        <w:proofErr w:type="gramEnd"/>
        <w:r>
          <w:t xml:space="preserve"> Information Service (INS), Traffic Organization Service (TOS) and Navigational Assistance Service (NAS).</w:t>
        </w:r>
      </w:ins>
    </w:p>
    <w:p w:rsidR="00102D2E" w:rsidRDefault="00102D2E" w:rsidP="00102D2E">
      <w:pPr>
        <w:pStyle w:val="BodyText"/>
        <w:rPr>
          <w:ins w:id="836" w:author="Martikainen Tuomas" w:date="2017-03-21T12:58:00Z"/>
        </w:rPr>
      </w:pPr>
      <w:ins w:id="837" w:author="Martikainen Tuomas" w:date="2017-03-21T12:58:00Z">
        <w:r>
          <w:t xml:space="preserve">MSP </w:t>
        </w:r>
      </w:ins>
      <w:ins w:id="838" w:author="Martikainen Tuomas" w:date="2017-03-21T12:59:00Z">
        <w:r>
          <w:t>2</w:t>
        </w:r>
      </w:ins>
      <w:ins w:id="839" w:author="Martikainen Tuomas" w:date="2017-03-21T12:58:00Z">
        <w:r>
          <w:t xml:space="preserve"> is defining the categories of information that </w:t>
        </w:r>
        <w:proofErr w:type="gramStart"/>
        <w:r>
          <w:t>could be exchanged</w:t>
        </w:r>
        <w:proofErr w:type="gramEnd"/>
        <w:r>
          <w:t xml:space="preserve"> electronically in respect of </w:t>
        </w:r>
      </w:ins>
      <w:ins w:id="840" w:author="Martikainen Tuomas" w:date="2017-03-21T12:59:00Z">
        <w:r>
          <w:t>Navigational Assistance Service (NAS)</w:t>
        </w:r>
      </w:ins>
      <w:ins w:id="841" w:author="Martikainen Tuomas" w:date="2017-03-21T17:25:00Z">
        <w:r w:rsidR="00B63340">
          <w:t>.</w:t>
        </w:r>
      </w:ins>
    </w:p>
    <w:p w:rsidR="00102D2E" w:rsidRDefault="00102D2E" w:rsidP="00102D2E">
      <w:pPr>
        <w:pStyle w:val="BodyText"/>
        <w:rPr>
          <w:ins w:id="842" w:author="Martikainen Tuomas" w:date="2017-03-21T12:58:00Z"/>
        </w:rPr>
      </w:pPr>
      <w:ins w:id="843" w:author="Martikainen Tuomas" w:date="2017-03-21T12:58:00Z">
        <w:r>
          <w:t xml:space="preserve">The categories of services and the associated details </w:t>
        </w:r>
        <w:proofErr w:type="gramStart"/>
        <w:r>
          <w:t>are listed</w:t>
        </w:r>
        <w:proofErr w:type="gramEnd"/>
        <w:r>
          <w:t xml:space="preserve"> in annex </w:t>
        </w:r>
      </w:ins>
      <w:ins w:id="844" w:author="Martikainen Tuomas" w:date="2017-03-21T12:59:00Z">
        <w:r>
          <w:t>2</w:t>
        </w:r>
      </w:ins>
      <w:ins w:id="845" w:author="Martikainen Tuomas" w:date="2017-03-21T12:58:00Z">
        <w:r>
          <w:t xml:space="preserve">, MSP </w:t>
        </w:r>
      </w:ins>
      <w:ins w:id="846" w:author="Martikainen Tuomas" w:date="2017-03-21T12:59:00Z">
        <w:r>
          <w:t>2</w:t>
        </w:r>
      </w:ins>
      <w:ins w:id="847" w:author="Martikainen Tuomas" w:date="2017-03-21T12:58:00Z">
        <w:r>
          <w:t xml:space="preserve"> </w:t>
        </w:r>
      </w:ins>
      <w:ins w:id="848" w:author="Martikainen Tuomas" w:date="2017-03-21T12:59:00Z">
        <w:r>
          <w:t>Navigational Assistance</w:t>
        </w:r>
      </w:ins>
      <w:ins w:id="849" w:author="Martikainen Tuomas" w:date="2017-03-21T12:58:00Z">
        <w:r>
          <w:t xml:space="preserve"> Service template.</w:t>
        </w:r>
      </w:ins>
    </w:p>
    <w:p w:rsidR="00102D2E" w:rsidRDefault="00102D2E" w:rsidP="00102D2E">
      <w:pPr>
        <w:pStyle w:val="BodyText"/>
        <w:rPr>
          <w:ins w:id="850" w:author="Martikainen Tuomas" w:date="2017-03-21T12:58:00Z"/>
        </w:rPr>
      </w:pPr>
      <w:ins w:id="851" w:author="Martikainen Tuomas" w:date="2017-03-21T12:58:00Z">
        <w:r>
          <w:t xml:space="preserve">Those categories may include for example: </w:t>
        </w:r>
      </w:ins>
      <w:ins w:id="852" w:author="Martikainen Tuomas" w:date="2017-03-21T13:06:00Z">
        <w:r w:rsidR="00732F40">
          <w:t>Navigational information</w:t>
        </w:r>
      </w:ins>
      <w:ins w:id="853" w:author="Martikainen Tuomas" w:date="2017-03-21T12:58:00Z">
        <w:r>
          <w:t xml:space="preserve">, </w:t>
        </w:r>
      </w:ins>
      <w:ins w:id="854" w:author="Martikainen Tuomas" w:date="2017-03-21T13:06:00Z">
        <w:r w:rsidR="00732F40">
          <w:t>advice</w:t>
        </w:r>
      </w:ins>
      <w:ins w:id="855" w:author="Martikainen Tuomas" w:date="2017-03-21T13:07:00Z">
        <w:r w:rsidR="00732F40">
          <w:t>, instruction</w:t>
        </w:r>
      </w:ins>
      <w:ins w:id="856" w:author="Martikainen Tuomas" w:date="2017-03-21T13:06:00Z">
        <w:r w:rsidR="00732F40">
          <w:t xml:space="preserve"> or warning</w:t>
        </w:r>
      </w:ins>
      <w:ins w:id="857" w:author="Martikainen Tuomas" w:date="2017-03-21T13:11:00Z">
        <w:r w:rsidR="00C3173C">
          <w:t>.</w:t>
        </w:r>
      </w:ins>
    </w:p>
    <w:p w:rsidR="00D02942" w:rsidRPr="00883971" w:rsidDel="00C3173C" w:rsidRDefault="00D02942" w:rsidP="00D02942">
      <w:pPr>
        <w:pStyle w:val="BodyText"/>
        <w:rPr>
          <w:del w:id="858" w:author="Martikainen Tuomas" w:date="2017-03-21T13:11:00Z"/>
        </w:rPr>
      </w:pPr>
      <w:bookmarkStart w:id="859" w:name="_Toc477879606"/>
      <w:bookmarkEnd w:id="859"/>
    </w:p>
    <w:p w:rsidR="00D02942" w:rsidRPr="00883971" w:rsidRDefault="00D02942" w:rsidP="00D02942">
      <w:pPr>
        <w:pStyle w:val="Heading3"/>
      </w:pPr>
      <w:bookmarkStart w:id="860" w:name="_Toc477879607"/>
      <w:r w:rsidRPr="00883971">
        <w:t>User requirements</w:t>
      </w:r>
      <w:bookmarkEnd w:id="860"/>
    </w:p>
    <w:p w:rsidR="00D02942" w:rsidRPr="00883971" w:rsidDel="00C3173C" w:rsidRDefault="00D02942" w:rsidP="00D02942">
      <w:pPr>
        <w:pStyle w:val="BodyText"/>
        <w:rPr>
          <w:del w:id="861" w:author="Martikainen Tuomas" w:date="2017-03-21T13:10:00Z"/>
        </w:rPr>
      </w:pPr>
    </w:p>
    <w:p w:rsidR="00D02942" w:rsidRDefault="00D02942" w:rsidP="00D02942">
      <w:pPr>
        <w:pStyle w:val="BodyText"/>
        <w:rPr>
          <w:ins w:id="862" w:author="Martikainen Tuomas" w:date="2017-03-21T17:12:00Z"/>
        </w:rPr>
      </w:pPr>
      <w:r w:rsidRPr="00883971">
        <w:t xml:space="preserve">All information </w:t>
      </w:r>
      <w:r w:rsidRPr="007B7C55">
        <w:t xml:space="preserve">related to this service </w:t>
      </w:r>
      <w:proofErr w:type="gramStart"/>
      <w:r w:rsidRPr="007B7C55">
        <w:t>should be displayed</w:t>
      </w:r>
      <w:proofErr w:type="gramEnd"/>
      <w:r w:rsidRPr="007B7C55">
        <w:t xml:space="preserve"> in real time.</w:t>
      </w:r>
    </w:p>
    <w:p w:rsidR="00B63340" w:rsidRDefault="004B63B4" w:rsidP="004B63B4">
      <w:pPr>
        <w:pStyle w:val="BodyText"/>
        <w:rPr>
          <w:ins w:id="863" w:author="Martikainen Tuomas" w:date="2017-03-21T17:28:00Z"/>
        </w:rPr>
      </w:pPr>
      <w:ins w:id="864" w:author="Martikainen Tuomas" w:date="2017-03-21T17:12:00Z">
        <w:r>
          <w:t>Information provided electronically coul</w:t>
        </w:r>
        <w:r w:rsidR="00B63340">
          <w:t>d complement VHF communication</w:t>
        </w:r>
      </w:ins>
      <w:ins w:id="865" w:author="Martikainen Tuomas" w:date="2017-03-21T17:29:00Z">
        <w:r w:rsidR="00B63340">
          <w:t xml:space="preserve"> in </w:t>
        </w:r>
      </w:ins>
      <w:ins w:id="866" w:author="Martikainen Tuomas" w:date="2017-03-22T10:54:00Z">
        <w:r w:rsidR="00835258">
          <w:t xml:space="preserve">time </w:t>
        </w:r>
      </w:ins>
      <w:ins w:id="867" w:author="Martikainen Tuomas" w:date="2017-03-21T17:29:00Z">
        <w:r w:rsidR="00B63340">
          <w:t xml:space="preserve">critical situations and </w:t>
        </w:r>
      </w:ins>
      <w:ins w:id="868" w:author="Martikainen Tuomas" w:date="2017-03-21T17:32:00Z">
        <w:r w:rsidR="0077597C">
          <w:t xml:space="preserve">in addition </w:t>
        </w:r>
      </w:ins>
      <w:ins w:id="869" w:author="Martikainen Tuomas" w:date="2017-03-21T17:29:00Z">
        <w:r w:rsidR="00B63340">
          <w:t>partly replace VHF communication in non-</w:t>
        </w:r>
      </w:ins>
      <w:ins w:id="870" w:author="Martikainen Tuomas" w:date="2017-03-22T10:54:00Z">
        <w:r w:rsidR="00835258">
          <w:t xml:space="preserve">time </w:t>
        </w:r>
      </w:ins>
      <w:ins w:id="871" w:author="Martikainen Tuomas" w:date="2017-03-21T17:29:00Z">
        <w:r w:rsidR="00B63340">
          <w:t>critical</w:t>
        </w:r>
      </w:ins>
      <w:ins w:id="872" w:author="Martikainen Tuomas" w:date="2017-03-21T17:30:00Z">
        <w:r w:rsidR="00B63340">
          <w:t xml:space="preserve"> situations.</w:t>
        </w:r>
      </w:ins>
      <w:ins w:id="873" w:author="Martikainen Tuomas" w:date="2017-03-21T17:29:00Z">
        <w:r w:rsidR="00B63340">
          <w:t xml:space="preserve"> </w:t>
        </w:r>
      </w:ins>
    </w:p>
    <w:p w:rsidR="004B63B4" w:rsidRDefault="0077597C" w:rsidP="004B63B4">
      <w:pPr>
        <w:pStyle w:val="BodyText"/>
        <w:rPr>
          <w:ins w:id="874" w:author="Martikainen Tuomas" w:date="2017-03-21T17:34:00Z"/>
        </w:rPr>
      </w:pPr>
      <w:ins w:id="875" w:author="Martikainen Tuomas" w:date="2017-03-21T17:33:00Z">
        <w:r>
          <w:t>Example</w:t>
        </w:r>
      </w:ins>
      <w:ins w:id="876" w:author="Martikainen Tuomas" w:date="2017-03-21T17:34:00Z">
        <w:r>
          <w:t xml:space="preserve"> </w:t>
        </w:r>
      </w:ins>
      <w:ins w:id="877" w:author="Martikainen Tuomas" w:date="2017-03-22T10:54:00Z">
        <w:r w:rsidR="00835258">
          <w:t>of</w:t>
        </w:r>
      </w:ins>
      <w:ins w:id="878" w:author="Martikainen Tuomas" w:date="2017-03-21T17:27:00Z">
        <w:r>
          <w:t xml:space="preserve"> </w:t>
        </w:r>
      </w:ins>
      <w:ins w:id="879" w:author="Martikainen Tuomas" w:date="2017-03-22T10:55:00Z">
        <w:r w:rsidR="00835258">
          <w:t xml:space="preserve">time </w:t>
        </w:r>
      </w:ins>
      <w:ins w:id="880" w:author="Martikainen Tuomas" w:date="2017-03-21T17:27:00Z">
        <w:r>
          <w:t>critical situat</w:t>
        </w:r>
        <w:r w:rsidR="00835258">
          <w:t>ion</w:t>
        </w:r>
      </w:ins>
      <w:ins w:id="881" w:author="Martikainen Tuomas" w:date="2017-03-21T17:34:00Z">
        <w:r>
          <w:t>:</w:t>
        </w:r>
      </w:ins>
    </w:p>
    <w:p w:rsidR="0077597C" w:rsidRDefault="0077597C" w:rsidP="0077597C">
      <w:pPr>
        <w:pStyle w:val="BodyText"/>
        <w:numPr>
          <w:ilvl w:val="0"/>
          <w:numId w:val="47"/>
        </w:numPr>
        <w:rPr>
          <w:ins w:id="882" w:author="Martikainen Tuomas" w:date="2017-03-21T17:39:00Z"/>
        </w:rPr>
      </w:pPr>
      <w:ins w:id="883" w:author="Martikainen Tuomas" w:date="2017-03-21T17:34:00Z">
        <w:r>
          <w:t>Risk of grou</w:t>
        </w:r>
      </w:ins>
      <w:ins w:id="884" w:author="Martikainen Tuomas" w:date="2017-03-21T17:35:00Z">
        <w:r>
          <w:t>n</w:t>
        </w:r>
      </w:ins>
      <w:ins w:id="885" w:author="Martikainen Tuomas" w:date="2017-03-21T17:34:00Z">
        <w:r>
          <w:t>ding</w:t>
        </w:r>
      </w:ins>
      <w:ins w:id="886" w:author="Martikainen Tuomas" w:date="2017-03-21T17:35:00Z">
        <w:r>
          <w:t xml:space="preserve">; </w:t>
        </w:r>
      </w:ins>
      <w:ins w:id="887" w:author="Martikainen Tuomas" w:date="2017-03-22T10:58:00Z">
        <w:r w:rsidR="00192DAA">
          <w:t>I</w:t>
        </w:r>
      </w:ins>
      <w:ins w:id="888" w:author="Martikainen Tuomas" w:date="2017-03-21T17:35:00Z">
        <w:r>
          <w:t>n addition to VHF communication</w:t>
        </w:r>
      </w:ins>
      <w:ins w:id="889" w:author="Martikainen Tuomas" w:date="2017-03-22T10:58:00Z">
        <w:r w:rsidR="00192DAA">
          <w:t xml:space="preserve">, vessel </w:t>
        </w:r>
      </w:ins>
      <w:ins w:id="890" w:author="Martikainen Tuomas" w:date="2017-03-22T11:00:00Z">
        <w:r w:rsidR="00192DAA">
          <w:t xml:space="preserve">can be </w:t>
        </w:r>
      </w:ins>
      <w:ins w:id="891" w:author="Martikainen Tuomas" w:date="2017-03-22T11:01:00Z">
        <w:r w:rsidR="00192DAA">
          <w:t xml:space="preserve">provided </w:t>
        </w:r>
      </w:ins>
      <w:ins w:id="892" w:author="Martikainen Tuomas" w:date="2017-03-22T10:58:00Z">
        <w:r w:rsidR="00192DAA">
          <w:t>with an electronic route recommendation</w:t>
        </w:r>
      </w:ins>
      <w:ins w:id="893" w:author="Martikainen Tuomas" w:date="2017-03-21T17:36:00Z">
        <w:r>
          <w:t>.</w:t>
        </w:r>
      </w:ins>
    </w:p>
    <w:p w:rsidR="0077597C" w:rsidRDefault="0077597C" w:rsidP="0077597C">
      <w:pPr>
        <w:pStyle w:val="BodyText"/>
        <w:rPr>
          <w:ins w:id="894" w:author="Martikainen Tuomas" w:date="2017-03-21T17:39:00Z"/>
        </w:rPr>
      </w:pPr>
      <w:ins w:id="895" w:author="Martikainen Tuomas" w:date="2017-03-21T17:39:00Z">
        <w:r>
          <w:t xml:space="preserve">Example </w:t>
        </w:r>
      </w:ins>
      <w:ins w:id="896" w:author="Martikainen Tuomas" w:date="2017-03-22T10:54:00Z">
        <w:r w:rsidR="00835258">
          <w:t>of</w:t>
        </w:r>
      </w:ins>
      <w:ins w:id="897" w:author="Martikainen Tuomas" w:date="2017-03-21T17:39:00Z">
        <w:r w:rsidR="00835258">
          <w:t xml:space="preserve"> non-</w:t>
        </w:r>
      </w:ins>
      <w:ins w:id="898" w:author="Martikainen Tuomas" w:date="2017-03-22T10:55:00Z">
        <w:r w:rsidR="00835258">
          <w:t xml:space="preserve">time </w:t>
        </w:r>
      </w:ins>
      <w:ins w:id="899" w:author="Martikainen Tuomas" w:date="2017-03-21T17:39:00Z">
        <w:r w:rsidR="00835258">
          <w:t>critical situation</w:t>
        </w:r>
        <w:r>
          <w:t>:</w:t>
        </w:r>
      </w:ins>
    </w:p>
    <w:p w:rsidR="004B63B4" w:rsidRDefault="00192DAA" w:rsidP="00D02942">
      <w:pPr>
        <w:pStyle w:val="BodyText"/>
        <w:numPr>
          <w:ilvl w:val="0"/>
          <w:numId w:val="47"/>
        </w:numPr>
        <w:rPr>
          <w:ins w:id="900" w:author="Martikainen Tuomas" w:date="2017-03-21T13:13:00Z"/>
        </w:rPr>
      </w:pPr>
      <w:ins w:id="901" w:author="Martikainen Tuomas" w:date="2017-03-21T17:39:00Z">
        <w:r>
          <w:t>Assist</w:t>
        </w:r>
      </w:ins>
      <w:ins w:id="902" w:author="Martikainen Tuomas" w:date="2017-03-22T11:03:00Z">
        <w:r>
          <w:t xml:space="preserve"> </w:t>
        </w:r>
      </w:ins>
      <w:ins w:id="903" w:author="Martikainen Tuomas" w:date="2017-03-21T17:39:00Z">
        <w:r w:rsidR="0077597C">
          <w:t>a vessel to an anchoring position</w:t>
        </w:r>
      </w:ins>
      <w:ins w:id="904" w:author="Martikainen Tuomas" w:date="2017-03-21T17:40:00Z">
        <w:r w:rsidR="00CD5B83">
          <w:t xml:space="preserve">; </w:t>
        </w:r>
      </w:ins>
      <w:ins w:id="905" w:author="Martikainen Tuomas" w:date="2017-03-21T17:43:00Z">
        <w:r w:rsidR="00CD5B83">
          <w:t xml:space="preserve">provide </w:t>
        </w:r>
      </w:ins>
      <w:ins w:id="906" w:author="Martikainen Tuomas" w:date="2017-03-22T11:03:00Z">
        <w:r>
          <w:t xml:space="preserve">the </w:t>
        </w:r>
      </w:ins>
      <w:ins w:id="907" w:author="Martikainen Tuomas" w:date="2017-03-21T17:43:00Z">
        <w:r w:rsidR="00CD5B83">
          <w:t xml:space="preserve">vessel with an </w:t>
        </w:r>
      </w:ins>
      <w:ins w:id="908" w:author="Martikainen Tuomas" w:date="2017-03-21T17:40:00Z">
        <w:r w:rsidR="00CD5B83">
          <w:t>electronic route recommendation</w:t>
        </w:r>
      </w:ins>
      <w:ins w:id="909" w:author="Martikainen Tuomas" w:date="2017-03-22T11:04:00Z">
        <w:r>
          <w:t xml:space="preserve"> without VHF communication</w:t>
        </w:r>
      </w:ins>
      <w:ins w:id="910" w:author="Martikainen Tuomas" w:date="2017-03-22T10:56:00Z">
        <w:r w:rsidR="00835258">
          <w:t>.</w:t>
        </w:r>
      </w:ins>
      <w:ins w:id="911" w:author="Martikainen Tuomas" w:date="2017-03-21T17:40:00Z">
        <w:r w:rsidR="00CD5B83">
          <w:t xml:space="preserve"> </w:t>
        </w:r>
      </w:ins>
    </w:p>
    <w:p w:rsidR="00C3173C" w:rsidRPr="007B7C55" w:rsidRDefault="00C3173C" w:rsidP="00D02942">
      <w:pPr>
        <w:pStyle w:val="BodyText"/>
      </w:pPr>
    </w:p>
    <w:p w:rsidR="00D02942" w:rsidRPr="007B7C55" w:rsidDel="00C3173C" w:rsidRDefault="00D02942" w:rsidP="00D02942">
      <w:pPr>
        <w:pStyle w:val="BodyText"/>
        <w:rPr>
          <w:del w:id="912" w:author="Martikainen Tuomas" w:date="2017-03-21T13:12:00Z"/>
        </w:rPr>
      </w:pPr>
      <w:del w:id="913" w:author="Martikainen Tuomas" w:date="2017-03-21T13:12:00Z">
        <w:r w:rsidRPr="007B7C55" w:rsidDel="00C3173C">
          <w:delText xml:space="preserve">Only information </w:delText>
        </w:r>
        <w:r w:rsidR="000D6A8A" w:rsidRPr="007B7C55" w:rsidDel="00C3173C">
          <w:delText>about</w:delText>
        </w:r>
        <w:r w:rsidRPr="007B7C55" w:rsidDel="00C3173C">
          <w:delText xml:space="preserve"> dangerous ships </w:delText>
        </w:r>
        <w:r w:rsidRPr="00A60B42" w:rsidDel="00C3173C">
          <w:rPr>
            <w:highlight w:val="yellow"/>
          </w:rPr>
          <w:delText xml:space="preserve">nominated by </w:delText>
        </w:r>
        <w:r w:rsidR="007B7C55" w:rsidRPr="00A60B42" w:rsidDel="00C3173C">
          <w:rPr>
            <w:highlight w:val="yellow"/>
          </w:rPr>
          <w:delText xml:space="preserve">the </w:delText>
        </w:r>
        <w:r w:rsidRPr="00A60B42" w:rsidDel="00C3173C">
          <w:rPr>
            <w:highlight w:val="yellow"/>
          </w:rPr>
          <w:delText>mariner</w:delText>
        </w:r>
        <w:r w:rsidRPr="007B7C55" w:rsidDel="00C3173C">
          <w:delText xml:space="preserve"> should be displayed to prevent screen clutter.</w:delText>
        </w:r>
        <w:bookmarkStart w:id="914" w:name="_Toc477879608"/>
        <w:bookmarkEnd w:id="914"/>
      </w:del>
    </w:p>
    <w:p w:rsidR="00D02942" w:rsidRPr="00883971" w:rsidDel="00C3173C" w:rsidRDefault="00D02942" w:rsidP="00D02942">
      <w:pPr>
        <w:pStyle w:val="BodyText"/>
        <w:rPr>
          <w:del w:id="915" w:author="Martikainen Tuomas" w:date="2017-03-21T13:12:00Z"/>
        </w:rPr>
      </w:pPr>
      <w:del w:id="916" w:author="Martikainen Tuomas" w:date="2017-03-21T13:12:00Z">
        <w:r w:rsidRPr="007B7C55" w:rsidDel="00C3173C">
          <w:delText xml:space="preserve">When dangerous ships nominated by mariner do not keep their route in the case of route plan exchange, </w:delText>
        </w:r>
        <w:r w:rsidR="004439B4" w:rsidRPr="007B7C55" w:rsidDel="00C3173C">
          <w:delText xml:space="preserve">an </w:delText>
        </w:r>
        <w:r w:rsidRPr="007B7C55" w:rsidDel="00C3173C">
          <w:delText>alert should be emitted.</w:delText>
        </w:r>
        <w:bookmarkStart w:id="917" w:name="_Toc477879609"/>
        <w:bookmarkEnd w:id="917"/>
      </w:del>
    </w:p>
    <w:p w:rsidR="00D02942" w:rsidRPr="00883971" w:rsidRDefault="00D02942" w:rsidP="00FF4DF0">
      <w:pPr>
        <w:pStyle w:val="Heading2"/>
      </w:pPr>
      <w:bookmarkStart w:id="918" w:name="_Toc477879610"/>
      <w:r w:rsidRPr="00883971">
        <w:t>MS</w:t>
      </w:r>
      <w:ins w:id="919" w:author="Administrator" w:date="2017-03-14T15:10:00Z">
        <w:r w:rsidR="00BD520C">
          <w:t xml:space="preserve">P </w:t>
        </w:r>
      </w:ins>
      <w:r w:rsidRPr="00883971">
        <w:t>3 Traffic Organization Service (TOS)</w:t>
      </w:r>
      <w:ins w:id="920" w:author="Administrator" w:date="2017-03-15T08:50:00Z">
        <w:r w:rsidR="00E5622D">
          <w:t xml:space="preserve"> </w:t>
        </w:r>
        <w:r w:rsidR="00E5622D" w:rsidRPr="00E5622D">
          <w:rPr>
            <w:highlight w:val="yellow"/>
          </w:rPr>
          <w:t xml:space="preserve">[VTS COMMITTEE] </w:t>
        </w:r>
      </w:ins>
      <w:ins w:id="921" w:author="Administrator" w:date="2017-03-15T08:51:00Z">
        <w:r w:rsidR="00E5622D">
          <w:rPr>
            <w:highlight w:val="yellow"/>
          </w:rPr>
          <w:t>+</w:t>
        </w:r>
      </w:ins>
      <w:ins w:id="922" w:author="Administrator" w:date="2017-03-15T08:52:00Z">
        <w:r w:rsidR="00E5622D">
          <w:rPr>
            <w:highlight w:val="yellow"/>
          </w:rPr>
          <w:t>SINGAPORE</w:t>
        </w:r>
      </w:ins>
      <w:ins w:id="923" w:author="Administrator" w:date="2017-03-15T08:50:00Z">
        <w:r w:rsidR="00E5622D" w:rsidRPr="00E5622D">
          <w:rPr>
            <w:highlight w:val="yellow"/>
          </w:rPr>
          <w:t>+ Canada</w:t>
        </w:r>
      </w:ins>
      <w:ins w:id="924" w:author="Administrator" w:date="2017-03-15T10:09:00Z">
        <w:r w:rsidR="00AA76BC">
          <w:t>+NL</w:t>
        </w:r>
      </w:ins>
      <w:bookmarkEnd w:id="918"/>
    </w:p>
    <w:p w:rsidR="004439B4" w:rsidRPr="00883971" w:rsidRDefault="004439B4" w:rsidP="004439B4">
      <w:pPr>
        <w:pStyle w:val="Heading2separationline"/>
      </w:pPr>
    </w:p>
    <w:p w:rsidR="00D02942" w:rsidRPr="00883971" w:rsidRDefault="00D02942" w:rsidP="004439B4">
      <w:pPr>
        <w:pStyle w:val="Heading3"/>
      </w:pPr>
      <w:bookmarkStart w:id="925" w:name="_Toc477879611"/>
      <w:r w:rsidRPr="00883971">
        <w:lastRenderedPageBreak/>
        <w:t>Definition</w:t>
      </w:r>
      <w:bookmarkEnd w:id="925"/>
    </w:p>
    <w:p w:rsidR="00D02942" w:rsidRPr="00883971" w:rsidRDefault="00CD5B83" w:rsidP="00D02942">
      <w:pPr>
        <w:pStyle w:val="BodyText"/>
      </w:pPr>
      <w:ins w:id="926" w:author="Martikainen Tuomas" w:date="2017-03-21T17:48:00Z">
        <w:r>
          <w:t>Traffic Organi</w:t>
        </w:r>
      </w:ins>
      <w:r w:rsidR="004C1372">
        <w:t>s</w:t>
      </w:r>
      <w:ins w:id="927" w:author="Martikainen Tuomas" w:date="2017-03-21T17:48:00Z">
        <w:r>
          <w:t xml:space="preserve">ation Service </w:t>
        </w:r>
      </w:ins>
      <w:del w:id="928" w:author="Martikainen Tuomas" w:date="2017-03-21T17:48:00Z">
        <w:r w:rsidR="00D02942" w:rsidRPr="00883971" w:rsidDel="00CD5B83">
          <w:delText xml:space="preserve">The TOS </w:delText>
        </w:r>
      </w:del>
      <w:r w:rsidR="00D02942" w:rsidRPr="00883971">
        <w:t xml:space="preserve">is defined by IMO as </w:t>
      </w:r>
      <w:r w:rsidR="007B7C55">
        <w:t>“</w:t>
      </w:r>
      <w:r w:rsidR="00D02942" w:rsidRPr="00883971">
        <w:t>a service to prevent the development of dangerous maritime traffic situations and to provide for the safe and efficient movement of vessel traffic within the VTS area</w:t>
      </w:r>
      <w:r w:rsidR="007B7C55">
        <w:t>”</w:t>
      </w:r>
      <w:r w:rsidR="00D02942" w:rsidRPr="00883971">
        <w:t xml:space="preserve"> (</w:t>
      </w:r>
      <w:r w:rsidR="007B7C55">
        <w:t xml:space="preserve">IMO </w:t>
      </w:r>
      <w:proofErr w:type="gramStart"/>
      <w:r w:rsidR="00D02942" w:rsidRPr="00883971">
        <w:t>Res.A857(</w:t>
      </w:r>
      <w:proofErr w:type="gramEnd"/>
      <w:r w:rsidR="00D02942" w:rsidRPr="00883971">
        <w:t>20)).</w:t>
      </w:r>
    </w:p>
    <w:p w:rsidR="00D02942" w:rsidRPr="00883971" w:rsidDel="0007464F" w:rsidRDefault="00D02942" w:rsidP="00D02942">
      <w:pPr>
        <w:pStyle w:val="BodyText"/>
        <w:rPr>
          <w:del w:id="929" w:author="Martikainen Tuomas" w:date="2017-03-21T13:21:00Z"/>
        </w:rPr>
      </w:pPr>
      <w:del w:id="930" w:author="Martikainen Tuomas" w:date="2017-03-21T13:21:00Z">
        <w:r w:rsidRPr="00883971" w:rsidDel="0007464F">
          <w:delText>The purpose of the TOS is to prevent hazardous situations from developing and to ensure safe and efficient navigation through the VTS area.</w:delText>
        </w:r>
        <w:bookmarkStart w:id="931" w:name="_Toc477879612"/>
        <w:bookmarkEnd w:id="931"/>
      </w:del>
    </w:p>
    <w:p w:rsidR="00D02942" w:rsidRPr="00883971" w:rsidDel="0007464F" w:rsidRDefault="00D02942" w:rsidP="00D02942">
      <w:pPr>
        <w:pStyle w:val="BodyText"/>
        <w:rPr>
          <w:del w:id="932" w:author="Martikainen Tuomas" w:date="2017-03-21T13:21:00Z"/>
        </w:rPr>
      </w:pPr>
      <w:del w:id="933" w:author="Martikainen Tuomas" w:date="2017-03-21T13:21:00Z">
        <w:r w:rsidRPr="00883971" w:rsidDel="0007464F">
          <w:delText xml:space="preserve">TOS should be provided when the VTS is authorized to </w:delText>
        </w:r>
        <w:r w:rsidR="000D6A8A" w:rsidRPr="00883971" w:rsidDel="0007464F">
          <w:delText>provide services, such as when:</w:delText>
        </w:r>
        <w:bookmarkStart w:id="934" w:name="_Toc477879613"/>
        <w:bookmarkEnd w:id="934"/>
      </w:del>
    </w:p>
    <w:p w:rsidR="00D02942" w:rsidRPr="00883971" w:rsidDel="0007464F" w:rsidRDefault="00D02942" w:rsidP="004439B4">
      <w:pPr>
        <w:pStyle w:val="Bullet1"/>
        <w:rPr>
          <w:del w:id="935" w:author="Martikainen Tuomas" w:date="2017-03-21T13:21:00Z"/>
        </w:rPr>
      </w:pPr>
      <w:del w:id="936" w:author="Martikainen Tuomas" w:date="2017-03-21T13:21:00Z">
        <w:r w:rsidRPr="00883971" w:rsidDel="0007464F">
          <w:delText>vessel movements need to be planned or prioritized to prevent cong</w:delText>
        </w:r>
        <w:r w:rsidR="004439B4" w:rsidRPr="00883971" w:rsidDel="0007464F">
          <w:delText>estion or dangerous situations;</w:delText>
        </w:r>
        <w:bookmarkStart w:id="937" w:name="_Toc477879614"/>
        <w:bookmarkEnd w:id="937"/>
      </w:del>
    </w:p>
    <w:p w:rsidR="00D02942" w:rsidRPr="00883971" w:rsidDel="0007464F" w:rsidRDefault="00D02942" w:rsidP="004439B4">
      <w:pPr>
        <w:pStyle w:val="Bullet1"/>
        <w:rPr>
          <w:del w:id="938" w:author="Martikainen Tuomas" w:date="2017-03-21T13:21:00Z"/>
        </w:rPr>
      </w:pPr>
      <w:del w:id="939" w:author="Martikainen Tuomas" w:date="2017-03-21T13:21:00Z">
        <w:r w:rsidRPr="00883971" w:rsidDel="0007464F">
          <w:delText>special transports or vessels with hazardous or polluting cargo may affect the flow of other tr</w:delText>
        </w:r>
        <w:r w:rsidR="004439B4" w:rsidRPr="00883971" w:rsidDel="0007464F">
          <w:delText>affic and need to be organized;</w:delText>
        </w:r>
        <w:bookmarkStart w:id="940" w:name="_Toc477879615"/>
        <w:bookmarkEnd w:id="940"/>
      </w:del>
    </w:p>
    <w:p w:rsidR="00D02942" w:rsidRPr="00883971" w:rsidDel="0007464F" w:rsidRDefault="00D02942" w:rsidP="004439B4">
      <w:pPr>
        <w:pStyle w:val="Bullet1"/>
        <w:rPr>
          <w:del w:id="941" w:author="Martikainen Tuomas" w:date="2017-03-21T13:21:00Z"/>
        </w:rPr>
      </w:pPr>
      <w:del w:id="942" w:author="Martikainen Tuomas" w:date="2017-03-21T13:21:00Z">
        <w:r w:rsidRPr="00883971" w:rsidDel="0007464F">
          <w:delText>an operating system of traffic clearances or sailing plans,</w:delText>
        </w:r>
        <w:r w:rsidR="004439B4" w:rsidRPr="00883971" w:rsidDel="0007464F">
          <w:delText xml:space="preserve"> or both, has been established;</w:delText>
        </w:r>
        <w:bookmarkStart w:id="943" w:name="_Toc477879616"/>
        <w:bookmarkEnd w:id="943"/>
      </w:del>
    </w:p>
    <w:p w:rsidR="00D02942" w:rsidRPr="00883971" w:rsidDel="0007464F" w:rsidRDefault="00D02942" w:rsidP="004439B4">
      <w:pPr>
        <w:pStyle w:val="Bullet1"/>
        <w:rPr>
          <w:del w:id="944" w:author="Martikainen Tuomas" w:date="2017-03-21T13:21:00Z"/>
        </w:rPr>
      </w:pPr>
      <w:del w:id="945" w:author="Martikainen Tuomas" w:date="2017-03-21T13:21:00Z">
        <w:r w:rsidRPr="00883971" w:rsidDel="0007464F">
          <w:delText xml:space="preserve">the allocation </w:delText>
        </w:r>
        <w:r w:rsidR="004439B4" w:rsidRPr="00883971" w:rsidDel="0007464F">
          <w:delText>of space needs to be organized;</w:delText>
        </w:r>
        <w:bookmarkStart w:id="946" w:name="_Toc477879617"/>
        <w:bookmarkEnd w:id="946"/>
      </w:del>
    </w:p>
    <w:p w:rsidR="00D02942" w:rsidRPr="00883971" w:rsidDel="0007464F" w:rsidRDefault="00D02942" w:rsidP="004439B4">
      <w:pPr>
        <w:pStyle w:val="Bullet1"/>
        <w:rPr>
          <w:del w:id="947" w:author="Martikainen Tuomas" w:date="2017-03-21T13:21:00Z"/>
        </w:rPr>
      </w:pPr>
      <w:del w:id="948" w:author="Martikainen Tuomas" w:date="2017-03-21T13:21:00Z">
        <w:r w:rsidRPr="00883971" w:rsidDel="0007464F">
          <w:delText>mandatory reporting of movements in the</w:delText>
        </w:r>
        <w:r w:rsidR="004439B4" w:rsidRPr="00883971" w:rsidDel="0007464F">
          <w:delText xml:space="preserve"> VTS area has been established;</w:delText>
        </w:r>
        <w:bookmarkStart w:id="949" w:name="_Toc477879618"/>
        <w:bookmarkEnd w:id="949"/>
      </w:del>
    </w:p>
    <w:p w:rsidR="00D02942" w:rsidRPr="00883971" w:rsidDel="0007464F" w:rsidRDefault="00D02942" w:rsidP="004439B4">
      <w:pPr>
        <w:pStyle w:val="Bullet1"/>
        <w:rPr>
          <w:del w:id="950" w:author="Martikainen Tuomas" w:date="2017-03-21T13:21:00Z"/>
        </w:rPr>
      </w:pPr>
      <w:del w:id="951" w:author="Martikainen Tuomas" w:date="2017-03-21T13:21:00Z">
        <w:r w:rsidRPr="00883971" w:rsidDel="0007464F">
          <w:delText>spe</w:delText>
        </w:r>
        <w:r w:rsidR="004439B4" w:rsidRPr="00883971" w:rsidDel="0007464F">
          <w:delText>cial routes should be followed;</w:delText>
        </w:r>
        <w:bookmarkStart w:id="952" w:name="_Toc477879619"/>
        <w:bookmarkEnd w:id="952"/>
      </w:del>
    </w:p>
    <w:p w:rsidR="00D02942" w:rsidRPr="00883971" w:rsidDel="0007464F" w:rsidRDefault="00D02942" w:rsidP="004439B4">
      <w:pPr>
        <w:pStyle w:val="Bullet1"/>
        <w:rPr>
          <w:del w:id="953" w:author="Martikainen Tuomas" w:date="2017-03-21T13:21:00Z"/>
        </w:rPr>
      </w:pPr>
      <w:del w:id="954" w:author="Martikainen Tuomas" w:date="2017-03-21T13:21:00Z">
        <w:r w:rsidRPr="00883971" w:rsidDel="0007464F">
          <w:delText>s</w:delText>
        </w:r>
        <w:r w:rsidR="004439B4" w:rsidRPr="00883971" w:rsidDel="0007464F">
          <w:delText>peed limits should be observed;</w:delText>
        </w:r>
        <w:bookmarkStart w:id="955" w:name="_Toc477879620"/>
        <w:bookmarkEnd w:id="955"/>
      </w:del>
    </w:p>
    <w:p w:rsidR="00D02942" w:rsidRPr="00883971" w:rsidDel="0007464F" w:rsidRDefault="00D02942" w:rsidP="004439B4">
      <w:pPr>
        <w:pStyle w:val="Bullet1"/>
        <w:rPr>
          <w:del w:id="956" w:author="Martikainen Tuomas" w:date="2017-03-21T13:21:00Z"/>
        </w:rPr>
      </w:pPr>
      <w:del w:id="957" w:author="Martikainen Tuomas" w:date="2017-03-21T13:21:00Z">
        <w:r w:rsidRPr="00883971" w:rsidDel="0007464F">
          <w:delText>the VTS observes a developing situation and deems it necessary to interact</w:delText>
        </w:r>
        <w:r w:rsidR="004439B4" w:rsidRPr="00883971" w:rsidDel="0007464F">
          <w:delText xml:space="preserve"> and coordinate vessel traffic;</w:delText>
        </w:r>
        <w:bookmarkStart w:id="958" w:name="_Toc477879621"/>
        <w:bookmarkEnd w:id="958"/>
      </w:del>
    </w:p>
    <w:p w:rsidR="00D02942" w:rsidRPr="00883971" w:rsidDel="0007464F" w:rsidRDefault="00D02942" w:rsidP="004439B4">
      <w:pPr>
        <w:pStyle w:val="Bullet1"/>
        <w:rPr>
          <w:del w:id="959" w:author="Martikainen Tuomas" w:date="2017-03-21T13:21:00Z"/>
        </w:rPr>
      </w:pPr>
      <w:del w:id="960" w:author="Martikainen Tuomas" w:date="2017-03-21T13:21:00Z">
        <w:r w:rsidRPr="00883971" w:rsidDel="0007464F">
          <w:delText>nautical activities (e.g. sailing regattas) or marine works in-progress (such as dredging or submarine cable-laying) may interfere wi</w:delText>
        </w:r>
        <w:r w:rsidR="004439B4" w:rsidRPr="00883971" w:rsidDel="0007464F">
          <w:delText>th the flow of vessel movement.</w:delText>
        </w:r>
        <w:bookmarkStart w:id="961" w:name="_Toc477879622"/>
        <w:bookmarkEnd w:id="961"/>
      </w:del>
    </w:p>
    <w:p w:rsidR="00D02942" w:rsidRPr="00883971" w:rsidRDefault="00D02942" w:rsidP="004439B4">
      <w:pPr>
        <w:pStyle w:val="Heading3"/>
      </w:pPr>
      <w:bookmarkStart w:id="962" w:name="_Toc477879623"/>
      <w:r w:rsidRPr="00883971">
        <w:t>Scope</w:t>
      </w:r>
      <w:bookmarkEnd w:id="962"/>
    </w:p>
    <w:p w:rsidR="00192DAA" w:rsidRDefault="00192DAA" w:rsidP="00192DAA">
      <w:pPr>
        <w:pStyle w:val="BodyText"/>
        <w:rPr>
          <w:ins w:id="963" w:author="Martikainen Tuomas" w:date="2017-03-22T11:07:00Z"/>
        </w:rPr>
      </w:pPr>
      <w:ins w:id="964" w:author="Martikainen Tuomas" w:date="2017-03-22T11:07:00Z">
        <w:r>
          <w:t xml:space="preserve">MSP </w:t>
        </w:r>
      </w:ins>
      <w:ins w:id="965" w:author="Martikainen Tuomas" w:date="2017-03-22T11:11:00Z">
        <w:r w:rsidR="00791E17">
          <w:t>3</w:t>
        </w:r>
      </w:ins>
      <w:ins w:id="966" w:author="Martikainen Tuomas" w:date="2017-03-22T11:07:00Z">
        <w:r>
          <w:t xml:space="preserve"> can be delivered in sea areas 1-</w:t>
        </w:r>
      </w:ins>
      <w:r w:rsidR="00936263">
        <w:t>6</w:t>
      </w:r>
      <w:bookmarkStart w:id="967" w:name="_GoBack"/>
      <w:bookmarkEnd w:id="967"/>
      <w:ins w:id="968" w:author="Martikainen Tuomas" w:date="2017-03-22T11:07:00Z">
        <w:r>
          <w:t xml:space="preserve">. </w:t>
        </w:r>
      </w:ins>
    </w:p>
    <w:p w:rsidR="0007464F" w:rsidRPr="00883971" w:rsidRDefault="0007464F" w:rsidP="0007464F">
      <w:pPr>
        <w:pStyle w:val="BodyText"/>
        <w:rPr>
          <w:ins w:id="969" w:author="Martikainen Tuomas" w:date="2017-03-21T13:21:00Z"/>
        </w:rPr>
      </w:pPr>
    </w:p>
    <w:p w:rsidR="004439B4" w:rsidRPr="00883971" w:rsidDel="0007464F" w:rsidRDefault="004439B4" w:rsidP="004439B4">
      <w:pPr>
        <w:pStyle w:val="BodyText"/>
        <w:rPr>
          <w:del w:id="970" w:author="Martikainen Tuomas" w:date="2017-03-21T13:21:00Z"/>
        </w:rPr>
      </w:pPr>
      <w:bookmarkStart w:id="971" w:name="_Toc477879624"/>
      <w:bookmarkEnd w:id="971"/>
    </w:p>
    <w:p w:rsidR="00D02942" w:rsidRPr="00883971" w:rsidRDefault="00D02942" w:rsidP="004439B4">
      <w:pPr>
        <w:pStyle w:val="Heading3"/>
      </w:pPr>
      <w:bookmarkStart w:id="972" w:name="_Toc477879625"/>
      <w:r w:rsidRPr="00883971">
        <w:t>Objective</w:t>
      </w:r>
      <w:bookmarkEnd w:id="972"/>
    </w:p>
    <w:p w:rsidR="0007464F" w:rsidRDefault="0007464F" w:rsidP="0007464F">
      <w:pPr>
        <w:pStyle w:val="BodyText"/>
        <w:rPr>
          <w:ins w:id="973" w:author="Martikainen Tuomas" w:date="2017-03-21T13:22:00Z"/>
        </w:rPr>
      </w:pPr>
      <w:ins w:id="974" w:author="Martikainen Tuomas" w:date="2017-03-21T13:22:00Z">
        <w:r>
          <w:t xml:space="preserve">IALA </w:t>
        </w:r>
      </w:ins>
      <w:r w:rsidR="00C53A16">
        <w:t>G</w:t>
      </w:r>
      <w:ins w:id="975" w:author="Martikainen Tuomas" w:date="2017-03-21T13:22:00Z">
        <w:r>
          <w:t>uideline 1089 gives guidance on the delivery of the three different types of services provided by VTS</w:t>
        </w:r>
        <w:proofErr w:type="gramStart"/>
        <w:r>
          <w:t>;</w:t>
        </w:r>
        <w:proofErr w:type="gramEnd"/>
        <w:r>
          <w:t xml:space="preserve"> Information Service (INS), Traffic Organi</w:t>
        </w:r>
      </w:ins>
      <w:r w:rsidR="00C53A16">
        <w:t>s</w:t>
      </w:r>
      <w:ins w:id="976" w:author="Martikainen Tuomas" w:date="2017-03-21T13:22:00Z">
        <w:r>
          <w:t>ation Service (TOS) and Navigational Assistance Service (NAS).</w:t>
        </w:r>
      </w:ins>
    </w:p>
    <w:p w:rsidR="0007464F" w:rsidRDefault="0007464F" w:rsidP="0007464F">
      <w:pPr>
        <w:pStyle w:val="BodyText"/>
        <w:rPr>
          <w:ins w:id="977" w:author="Martikainen Tuomas" w:date="2017-03-21T13:22:00Z"/>
        </w:rPr>
      </w:pPr>
      <w:ins w:id="978" w:author="Martikainen Tuomas" w:date="2017-03-21T13:22:00Z">
        <w:r>
          <w:t xml:space="preserve">MSP 3 is defining the categories of information that </w:t>
        </w:r>
        <w:proofErr w:type="gramStart"/>
        <w:r>
          <w:t>could be exchanged</w:t>
        </w:r>
        <w:proofErr w:type="gramEnd"/>
        <w:r>
          <w:t xml:space="preserve"> electronically in respect of Traffic Organi</w:t>
        </w:r>
      </w:ins>
      <w:r w:rsidR="00C53A16">
        <w:t>s</w:t>
      </w:r>
      <w:ins w:id="979" w:author="Martikainen Tuomas" w:date="2017-03-21T13:22:00Z">
        <w:r>
          <w:t>ation Service (TOS)</w:t>
        </w:r>
      </w:ins>
    </w:p>
    <w:p w:rsidR="0007464F" w:rsidRDefault="0007464F" w:rsidP="0007464F">
      <w:pPr>
        <w:pStyle w:val="BodyText"/>
        <w:rPr>
          <w:ins w:id="980" w:author="Martikainen Tuomas" w:date="2017-03-21T13:22:00Z"/>
        </w:rPr>
      </w:pPr>
      <w:ins w:id="981" w:author="Martikainen Tuomas" w:date="2017-03-21T13:22:00Z">
        <w:r>
          <w:t xml:space="preserve">The categories of services and the associated details </w:t>
        </w:r>
        <w:proofErr w:type="gramStart"/>
        <w:r>
          <w:t>are listed</w:t>
        </w:r>
        <w:proofErr w:type="gramEnd"/>
        <w:r>
          <w:t xml:space="preserve"> in annex 3, MSP 3 Traffic Organi</w:t>
        </w:r>
      </w:ins>
      <w:r w:rsidR="00C53A16">
        <w:t>s</w:t>
      </w:r>
      <w:ins w:id="982" w:author="Martikainen Tuomas" w:date="2017-03-21T13:22:00Z">
        <w:r>
          <w:t>ation Service template.</w:t>
        </w:r>
      </w:ins>
    </w:p>
    <w:p w:rsidR="004439B4" w:rsidRPr="00883971" w:rsidRDefault="0007464F" w:rsidP="004439B4">
      <w:pPr>
        <w:pStyle w:val="BodyText"/>
      </w:pPr>
      <w:ins w:id="983" w:author="Martikainen Tuomas" w:date="2017-03-21T13:22:00Z">
        <w:r>
          <w:t xml:space="preserve">Those categories may include for example: </w:t>
        </w:r>
      </w:ins>
      <w:ins w:id="984" w:author="Martikainen Tuomas" w:date="2017-03-21T15:39:00Z">
        <w:r w:rsidR="00223553">
          <w:t>Waterway management, Traffic clearance.</w:t>
        </w:r>
      </w:ins>
    </w:p>
    <w:p w:rsidR="00D02942" w:rsidRPr="00883971" w:rsidRDefault="00D02942" w:rsidP="004439B4">
      <w:pPr>
        <w:pStyle w:val="Heading3"/>
      </w:pPr>
      <w:bookmarkStart w:id="985" w:name="_Toc477879626"/>
      <w:r w:rsidRPr="00883971">
        <w:t>User requirements</w:t>
      </w:r>
      <w:bookmarkEnd w:id="985"/>
    </w:p>
    <w:p w:rsidR="00CD5B83" w:rsidRDefault="00CD5B83" w:rsidP="00CD5B83">
      <w:pPr>
        <w:pStyle w:val="BodyText"/>
        <w:rPr>
          <w:ins w:id="986" w:author="Martikainen Tuomas" w:date="2017-03-21T17:45:00Z"/>
        </w:rPr>
      </w:pPr>
      <w:ins w:id="987" w:author="Martikainen Tuomas" w:date="2017-03-21T17:45:00Z">
        <w:r>
          <w:t xml:space="preserve">Information provided electronically could complement and/or replace VHF communication. </w:t>
        </w:r>
      </w:ins>
    </w:p>
    <w:p w:rsidR="00D02942" w:rsidRDefault="00CD5B83" w:rsidP="00D02942">
      <w:pPr>
        <w:pStyle w:val="BodyText"/>
        <w:rPr>
          <w:ins w:id="988" w:author="Martikainen Tuomas" w:date="2017-03-21T17:48:00Z"/>
        </w:rPr>
      </w:pPr>
      <w:ins w:id="989" w:author="Martikainen Tuomas" w:date="2017-03-21T17:48:00Z">
        <w:r>
          <w:t>Examples:</w:t>
        </w:r>
      </w:ins>
    </w:p>
    <w:p w:rsidR="00CD5B83" w:rsidRDefault="00D81966" w:rsidP="00CD5B83">
      <w:pPr>
        <w:pStyle w:val="BodyText"/>
        <w:numPr>
          <w:ilvl w:val="0"/>
          <w:numId w:val="47"/>
        </w:numPr>
        <w:rPr>
          <w:ins w:id="990" w:author="Martikainen Tuomas" w:date="2017-03-21T17:53:00Z"/>
        </w:rPr>
      </w:pPr>
      <w:ins w:id="991" w:author="Martikainen Tuomas" w:date="2017-03-21T17:53:00Z">
        <w:r>
          <w:t>S</w:t>
        </w:r>
      </w:ins>
      <w:ins w:id="992" w:author="Martikainen Tuomas" w:date="2017-03-21T17:48:00Z">
        <w:r w:rsidR="00CD5B83">
          <w:t>lot management;</w:t>
        </w:r>
      </w:ins>
      <w:ins w:id="993" w:author="Martikainen Tuomas" w:date="2017-03-21T17:49:00Z">
        <w:r w:rsidR="00CD5B83">
          <w:t xml:space="preserve"> provide vessel</w:t>
        </w:r>
      </w:ins>
      <w:ins w:id="994" w:author="Martikainen Tuomas" w:date="2017-03-21T17:50:00Z">
        <w:r>
          <w:t>s</w:t>
        </w:r>
      </w:ins>
      <w:ins w:id="995" w:author="Martikainen Tuomas" w:date="2017-03-21T17:49:00Z">
        <w:r w:rsidR="00CD5B83">
          <w:t xml:space="preserve"> </w:t>
        </w:r>
      </w:ins>
      <w:ins w:id="996" w:author="Martikainen Tuomas" w:date="2017-03-21T18:00:00Z">
        <w:r w:rsidR="00B35B8B">
          <w:t xml:space="preserve">electronically </w:t>
        </w:r>
      </w:ins>
      <w:ins w:id="997" w:author="Martikainen Tuomas" w:date="2017-03-21T17:49:00Z">
        <w:r w:rsidR="00CD5B83">
          <w:t xml:space="preserve">with </w:t>
        </w:r>
      </w:ins>
      <w:ins w:id="998" w:author="Martikainen Tuomas" w:date="2017-03-21T17:50:00Z">
        <w:r>
          <w:t>time</w:t>
        </w:r>
      </w:ins>
      <w:ins w:id="999" w:author="Martikainen Tuomas" w:date="2017-03-21T17:52:00Z">
        <w:r>
          <w:t>stamp</w:t>
        </w:r>
      </w:ins>
      <w:ins w:id="1000" w:author="Martikainen Tuomas" w:date="2017-03-21T17:50:00Z">
        <w:r>
          <w:t xml:space="preserve">, </w:t>
        </w:r>
      </w:ins>
      <w:ins w:id="1001" w:author="Martikainen Tuomas" w:date="2017-03-21T17:51:00Z">
        <w:r>
          <w:t>priority of arrival and distance between two vessels</w:t>
        </w:r>
      </w:ins>
    </w:p>
    <w:p w:rsidR="00D81966" w:rsidRDefault="00D81966" w:rsidP="00CD5B83">
      <w:pPr>
        <w:pStyle w:val="BodyText"/>
        <w:numPr>
          <w:ilvl w:val="0"/>
          <w:numId w:val="47"/>
        </w:numPr>
        <w:rPr>
          <w:ins w:id="1002" w:author="Martikainen Tuomas" w:date="2017-03-21T17:44:00Z"/>
        </w:rPr>
      </w:pPr>
      <w:ins w:id="1003" w:author="Martikainen Tuomas" w:date="2017-03-21T17:53:00Z">
        <w:r>
          <w:t>Traffic clearance</w:t>
        </w:r>
      </w:ins>
      <w:ins w:id="1004" w:author="Martikainen Tuomas" w:date="2017-03-21T18:00:00Z">
        <w:r w:rsidR="00B35B8B">
          <w:t>;</w:t>
        </w:r>
      </w:ins>
      <w:ins w:id="1005" w:author="Martikainen Tuomas" w:date="2017-03-21T18:01:00Z">
        <w:r w:rsidR="00B35B8B">
          <w:t xml:space="preserve"> provide vessels </w:t>
        </w:r>
      </w:ins>
      <w:ins w:id="1006" w:author="Martikainen Tuomas" w:date="2017-03-21T18:04:00Z">
        <w:r w:rsidR="00B35B8B">
          <w:t>permission</w:t>
        </w:r>
      </w:ins>
      <w:ins w:id="1007" w:author="Martikainen Tuomas" w:date="2017-03-21T18:07:00Z">
        <w:r w:rsidR="006750E4">
          <w:t xml:space="preserve"> to proceed</w:t>
        </w:r>
      </w:ins>
      <w:ins w:id="1008" w:author="Martikainen Tuomas" w:date="2017-03-21T18:02:00Z">
        <w:r w:rsidR="00B35B8B">
          <w:t xml:space="preserve">, </w:t>
        </w:r>
        <w:r w:rsidR="006750E4">
          <w:t>impos</w:t>
        </w:r>
      </w:ins>
      <w:ins w:id="1009" w:author="Martikainen Tuomas" w:date="2017-03-21T18:05:00Z">
        <w:r w:rsidR="006750E4">
          <w:t>e</w:t>
        </w:r>
      </w:ins>
      <w:ins w:id="1010" w:author="Martikainen Tuomas" w:date="2017-03-21T18:02:00Z">
        <w:r w:rsidR="00B35B8B">
          <w:t xml:space="preserve"> conditions </w:t>
        </w:r>
        <w:r w:rsidR="006750E4">
          <w:t xml:space="preserve">or </w:t>
        </w:r>
      </w:ins>
      <w:ins w:id="1011" w:author="Martikainen Tuomas" w:date="2017-03-21T18:05:00Z">
        <w:r w:rsidR="006750E4">
          <w:t>deny</w:t>
        </w:r>
      </w:ins>
      <w:ins w:id="1012" w:author="Martikainen Tuomas" w:date="2017-03-21T18:02:00Z">
        <w:r w:rsidR="00B35B8B">
          <w:t xml:space="preserve"> entry electronically </w:t>
        </w:r>
      </w:ins>
    </w:p>
    <w:p w:rsidR="00CD5B83" w:rsidRDefault="00CD5B83" w:rsidP="00D02942">
      <w:pPr>
        <w:pStyle w:val="BodyText"/>
        <w:rPr>
          <w:ins w:id="1013" w:author="Martikainen Tuomas" w:date="2017-03-21T17:44:00Z"/>
        </w:rPr>
      </w:pPr>
    </w:p>
    <w:p w:rsidR="00CD5B83" w:rsidRPr="00883971" w:rsidRDefault="00CD5B83" w:rsidP="00D02942">
      <w:pPr>
        <w:pStyle w:val="BodyText"/>
      </w:pPr>
    </w:p>
    <w:p w:rsidR="00D02942" w:rsidRPr="00883971" w:rsidRDefault="00D02942" w:rsidP="00FF4DF0">
      <w:pPr>
        <w:pStyle w:val="Heading2"/>
      </w:pPr>
      <w:bookmarkStart w:id="1014" w:name="_Toc477879627"/>
      <w:r w:rsidRPr="00883971">
        <w:lastRenderedPageBreak/>
        <w:t>MS</w:t>
      </w:r>
      <w:ins w:id="1015" w:author="Administrator" w:date="2017-03-14T15:10:00Z">
        <w:r w:rsidR="00BD520C">
          <w:t xml:space="preserve">P </w:t>
        </w:r>
      </w:ins>
      <w:r w:rsidRPr="00883971">
        <w:t>4 Local Port Service (LPS)</w:t>
      </w:r>
      <w:ins w:id="1016" w:author="Administrator" w:date="2017-03-15T08:53:00Z">
        <w:r w:rsidR="00235819">
          <w:t xml:space="preserve"> </w:t>
        </w:r>
      </w:ins>
      <w:ins w:id="1017" w:author="Administrator" w:date="2017-03-15T08:55:00Z">
        <w:r w:rsidR="00235819">
          <w:t>[</w:t>
        </w:r>
        <w:r w:rsidR="00235819" w:rsidRPr="00235819">
          <w:rPr>
            <w:highlight w:val="yellow"/>
          </w:rPr>
          <w:t>M BErgmann</w:t>
        </w:r>
        <w:proofErr w:type="gramStart"/>
        <w:r w:rsidR="00235819" w:rsidRPr="00235819">
          <w:rPr>
            <w:highlight w:val="yellow"/>
          </w:rPr>
          <w:t>]</w:t>
        </w:r>
      </w:ins>
      <w:ins w:id="1018" w:author="Administrator" w:date="2017-03-15T08:56:00Z">
        <w:r w:rsidR="00235819" w:rsidRPr="00235819">
          <w:rPr>
            <w:highlight w:val="yellow"/>
          </w:rPr>
          <w:t>+</w:t>
        </w:r>
        <w:proofErr w:type="gramEnd"/>
        <w:r w:rsidR="00235819" w:rsidRPr="00235819">
          <w:rPr>
            <w:highlight w:val="yellow"/>
          </w:rPr>
          <w:t>s KOREA+S</w:t>
        </w:r>
      </w:ins>
      <w:ins w:id="1019" w:author="Administrator" w:date="2017-03-15T08:57:00Z">
        <w:r w:rsidR="00235819" w:rsidRPr="00235819">
          <w:rPr>
            <w:highlight w:val="yellow"/>
          </w:rPr>
          <w:t>weden+singapore</w:t>
        </w:r>
      </w:ins>
      <w:ins w:id="1020" w:author="Administrator" w:date="2017-03-15T10:09:00Z">
        <w:r w:rsidR="00AA76BC" w:rsidRPr="00AA76BC">
          <w:rPr>
            <w:highlight w:val="yellow"/>
          </w:rPr>
          <w:t>+IHMA</w:t>
        </w:r>
      </w:ins>
      <w:bookmarkEnd w:id="1014"/>
    </w:p>
    <w:p w:rsidR="004439B4" w:rsidRPr="00883971" w:rsidRDefault="004439B4" w:rsidP="004439B4">
      <w:pPr>
        <w:pStyle w:val="Heading2separationline"/>
      </w:pPr>
    </w:p>
    <w:p w:rsidR="00D02942" w:rsidRPr="00883971" w:rsidRDefault="00D02942" w:rsidP="004439B4">
      <w:pPr>
        <w:pStyle w:val="Heading3"/>
      </w:pPr>
      <w:bookmarkStart w:id="1021" w:name="_Toc477879628"/>
      <w:r w:rsidRPr="00883971">
        <w:t>Definition</w:t>
      </w:r>
      <w:bookmarkEnd w:id="1021"/>
    </w:p>
    <w:p w:rsidR="00D02942" w:rsidRPr="00883971" w:rsidRDefault="00D02942" w:rsidP="00D02942">
      <w:pPr>
        <w:pStyle w:val="BodyText"/>
      </w:pPr>
      <w:r w:rsidRPr="00883971">
        <w:t xml:space="preserve">LPS is applicable to those ports where it </w:t>
      </w:r>
      <w:proofErr w:type="gramStart"/>
      <w:r w:rsidRPr="00883971">
        <w:t>has been assessed</w:t>
      </w:r>
      <w:proofErr w:type="gramEnd"/>
      <w:r w:rsidRPr="00883971">
        <w:t xml:space="preserve"> that a VTS, as described above,</w:t>
      </w:r>
      <w:r w:rsidR="004439B4" w:rsidRPr="00883971">
        <w:t xml:space="preserve"> is excessive or inappropriate.</w:t>
      </w:r>
    </w:p>
    <w:p w:rsidR="00D02942" w:rsidRPr="00883971" w:rsidRDefault="00D02942" w:rsidP="00D02942">
      <w:pPr>
        <w:pStyle w:val="BodyText"/>
      </w:pPr>
      <w:r w:rsidRPr="00883971">
        <w:t xml:space="preserve">The main difference arising from the provision of LPS is that it does not interact with traffic, nor is it required to have the ability and/or the resources to respond to developing traffic situations and there is no requirement for a vessel traffic image </w:t>
      </w:r>
      <w:r w:rsidR="004439B4" w:rsidRPr="00883971">
        <w:t xml:space="preserve">to </w:t>
      </w:r>
      <w:proofErr w:type="gramStart"/>
      <w:r w:rsidR="004439B4" w:rsidRPr="00883971">
        <w:t>be maintained</w:t>
      </w:r>
      <w:proofErr w:type="gramEnd"/>
      <w:r w:rsidR="004439B4" w:rsidRPr="00883971">
        <w:t>.</w:t>
      </w:r>
    </w:p>
    <w:p w:rsidR="00D02942" w:rsidRPr="00883971" w:rsidRDefault="00D02942" w:rsidP="00D02942">
      <w:pPr>
        <w:pStyle w:val="BodyText"/>
      </w:pPr>
      <w:r w:rsidRPr="00883971">
        <w:t xml:space="preserve">Provision of LPS </w:t>
      </w:r>
      <w:proofErr w:type="gramStart"/>
      <w:r w:rsidRPr="00883971">
        <w:t>is designed</w:t>
      </w:r>
      <w:proofErr w:type="gramEnd"/>
      <w:r w:rsidRPr="00883971">
        <w:t xml:space="preserve"> to improve port safety and co-ordination of port services within the port community by dissemination of port information to vessels and berth or terminal operators.</w:t>
      </w:r>
      <w:r w:rsidR="000D6A8A" w:rsidRPr="00883971">
        <w:t xml:space="preserve"> </w:t>
      </w:r>
      <w:r w:rsidRPr="00883971">
        <w:t xml:space="preserve"> It is mainly concerned with the management of the port, by the supply of information on berth and port conditions. </w:t>
      </w:r>
      <w:r w:rsidR="000D6A8A" w:rsidRPr="00883971">
        <w:t xml:space="preserve"> </w:t>
      </w:r>
      <w:r w:rsidRPr="00883971">
        <w:t xml:space="preserve">Provision of LPS can also act as a medium for liaison between vessels and allied services, as well as providing a basis for implementing port emergency plans. </w:t>
      </w:r>
      <w:r w:rsidR="000D6A8A" w:rsidRPr="00883971">
        <w:t xml:space="preserve"> </w:t>
      </w:r>
      <w:r w:rsidRPr="00883971">
        <w:t>Examples of LPS may include:</w:t>
      </w:r>
    </w:p>
    <w:p w:rsidR="00D02942" w:rsidRPr="00883971" w:rsidRDefault="004439B4" w:rsidP="004439B4">
      <w:pPr>
        <w:pStyle w:val="Bullet1"/>
      </w:pPr>
      <w:r w:rsidRPr="00883971">
        <w:t>berthing information;</w:t>
      </w:r>
    </w:p>
    <w:p w:rsidR="00D02942" w:rsidRPr="00883971" w:rsidRDefault="004439B4" w:rsidP="004439B4">
      <w:pPr>
        <w:pStyle w:val="Bullet1"/>
      </w:pPr>
      <w:r w:rsidRPr="00883971">
        <w:t>availability of port services;</w:t>
      </w:r>
    </w:p>
    <w:p w:rsidR="00D02942" w:rsidRPr="00883971" w:rsidRDefault="004439B4" w:rsidP="004439B4">
      <w:pPr>
        <w:pStyle w:val="Bullet1"/>
      </w:pPr>
      <w:r w:rsidRPr="00883971">
        <w:t>shipping schedules;</w:t>
      </w:r>
    </w:p>
    <w:p w:rsidR="00D02942" w:rsidRPr="00883971" w:rsidRDefault="00D02942" w:rsidP="004439B4">
      <w:pPr>
        <w:pStyle w:val="Bullet1"/>
      </w:pPr>
      <w:proofErr w:type="gramStart"/>
      <w:r w:rsidRPr="00883971">
        <w:t>meteor</w:t>
      </w:r>
      <w:r w:rsidR="004439B4" w:rsidRPr="00883971">
        <w:t>ological</w:t>
      </w:r>
      <w:proofErr w:type="gramEnd"/>
      <w:r w:rsidR="004439B4" w:rsidRPr="00883971">
        <w:t xml:space="preserve"> and hydrological data.</w:t>
      </w:r>
    </w:p>
    <w:p w:rsidR="00D02942" w:rsidRPr="00883971" w:rsidRDefault="00D02942" w:rsidP="004439B4">
      <w:pPr>
        <w:pStyle w:val="Heading3"/>
      </w:pPr>
      <w:bookmarkStart w:id="1022" w:name="_Toc477879629"/>
      <w:r w:rsidRPr="00883971">
        <w:t>Scope</w:t>
      </w:r>
      <w:bookmarkEnd w:id="1022"/>
    </w:p>
    <w:p w:rsidR="004439B4" w:rsidRPr="00883971" w:rsidRDefault="004439B4" w:rsidP="004439B4">
      <w:pPr>
        <w:pStyle w:val="BodyText"/>
      </w:pPr>
    </w:p>
    <w:p w:rsidR="00D02942" w:rsidRPr="00883971" w:rsidRDefault="00D02942" w:rsidP="004439B4">
      <w:pPr>
        <w:pStyle w:val="Heading3"/>
      </w:pPr>
      <w:bookmarkStart w:id="1023" w:name="_Toc477879630"/>
      <w:r w:rsidRPr="00883971">
        <w:t>Objective</w:t>
      </w:r>
      <w:bookmarkEnd w:id="1023"/>
    </w:p>
    <w:p w:rsidR="004439B4" w:rsidRPr="00883971" w:rsidRDefault="004439B4" w:rsidP="004439B4">
      <w:pPr>
        <w:pStyle w:val="BodyText"/>
      </w:pPr>
    </w:p>
    <w:p w:rsidR="00D02942" w:rsidRPr="00883971" w:rsidRDefault="00D02942" w:rsidP="004439B4">
      <w:pPr>
        <w:pStyle w:val="Heading3"/>
      </w:pPr>
      <w:bookmarkStart w:id="1024" w:name="_Toc477879631"/>
      <w:r w:rsidRPr="00883971">
        <w:t>User requirements</w:t>
      </w:r>
      <w:bookmarkEnd w:id="1024"/>
    </w:p>
    <w:p w:rsidR="00D02942" w:rsidRPr="00883971" w:rsidRDefault="00D02942" w:rsidP="00D02942">
      <w:pPr>
        <w:pStyle w:val="BodyText"/>
      </w:pPr>
    </w:p>
    <w:p w:rsidR="00D02942" w:rsidRPr="00883971" w:rsidRDefault="00D02942" w:rsidP="00FF4DF0">
      <w:pPr>
        <w:pStyle w:val="Heading2"/>
      </w:pPr>
      <w:bookmarkStart w:id="1025" w:name="_Toc477879632"/>
      <w:r w:rsidRPr="00883971">
        <w:t>MS</w:t>
      </w:r>
      <w:ins w:id="1026" w:author="Administrator" w:date="2017-03-14T15:10:00Z">
        <w:r w:rsidR="00BD520C">
          <w:t>P</w:t>
        </w:r>
      </w:ins>
      <w:r w:rsidRPr="00883971">
        <w:t xml:space="preserve"> 5 Maritime Safety Information service (MSI)</w:t>
      </w:r>
      <w:ins w:id="1027" w:author="Administrator" w:date="2017-03-15T09:00:00Z">
        <w:r w:rsidR="00235819">
          <w:t xml:space="preserve"> </w:t>
        </w:r>
        <w:r w:rsidR="00235819" w:rsidRPr="00235819">
          <w:rPr>
            <w:highlight w:val="yellow"/>
          </w:rPr>
          <w:t>[IHO</w:t>
        </w:r>
        <w:proofErr w:type="gramStart"/>
        <w:r w:rsidR="00235819" w:rsidRPr="00235819">
          <w:rPr>
            <w:highlight w:val="yellow"/>
          </w:rPr>
          <w:t>]</w:t>
        </w:r>
      </w:ins>
      <w:ins w:id="1028" w:author="Administrator" w:date="2017-03-15T09:01:00Z">
        <w:r w:rsidR="00235819">
          <w:t>+</w:t>
        </w:r>
        <w:proofErr w:type="gramEnd"/>
        <w:r w:rsidR="00235819">
          <w:t>NORWAY+</w:t>
        </w:r>
      </w:ins>
      <w:ins w:id="1029" w:author="Administrator" w:date="2017-03-15T09:02:00Z">
        <w:r w:rsidR="00235819">
          <w:t>CHRISTENSEN</w:t>
        </w:r>
      </w:ins>
      <w:ins w:id="1030" w:author="Administrator" w:date="2017-03-15T09:01:00Z">
        <w:r w:rsidR="00235819">
          <w:t>+CANADA</w:t>
        </w:r>
      </w:ins>
      <w:ins w:id="1031" w:author="Administrator" w:date="2017-03-15T09:03:00Z">
        <w:r w:rsidR="00FF4DF0">
          <w:t>+KRISO</w:t>
        </w:r>
      </w:ins>
      <w:bookmarkEnd w:id="1025"/>
    </w:p>
    <w:p w:rsidR="004439B4" w:rsidRPr="00883971" w:rsidRDefault="004439B4" w:rsidP="004439B4">
      <w:pPr>
        <w:pStyle w:val="Heading2separationline"/>
      </w:pPr>
    </w:p>
    <w:p w:rsidR="00D02942" w:rsidRPr="00883971" w:rsidRDefault="00D02942" w:rsidP="004439B4">
      <w:pPr>
        <w:pStyle w:val="Heading3"/>
      </w:pPr>
      <w:bookmarkStart w:id="1032" w:name="_Toc477879633"/>
      <w:r w:rsidRPr="00883971">
        <w:t>Definition</w:t>
      </w:r>
      <w:bookmarkEnd w:id="1032"/>
    </w:p>
    <w:p w:rsidR="00D02942" w:rsidRPr="00BD520C" w:rsidRDefault="00D02942" w:rsidP="00D02942">
      <w:pPr>
        <w:pStyle w:val="BodyText"/>
        <w:rPr>
          <w:highlight w:val="yellow"/>
        </w:rPr>
      </w:pPr>
      <w:r w:rsidRPr="00BD520C">
        <w:rPr>
          <w:highlight w:val="yellow"/>
        </w:rPr>
        <w:t xml:space="preserve">The Global Maritime Distress and Safety System (GMDSS) as described in SOLAS Chapter IV defines the seventh functional requirement </w:t>
      </w:r>
      <w:proofErr w:type="gramStart"/>
      <w:r w:rsidRPr="00BD520C">
        <w:rPr>
          <w:highlight w:val="yellow"/>
        </w:rPr>
        <w:t>as:</w:t>
      </w:r>
      <w:proofErr w:type="gramEnd"/>
      <w:r w:rsidRPr="00BD520C">
        <w:rPr>
          <w:highlight w:val="yellow"/>
        </w:rPr>
        <w:t xml:space="preserve"> </w:t>
      </w:r>
      <w:r w:rsidR="004439B4" w:rsidRPr="00BD520C">
        <w:rPr>
          <w:highlight w:val="yellow"/>
        </w:rPr>
        <w:t>'</w:t>
      </w:r>
      <w:r w:rsidRPr="00BD520C">
        <w:rPr>
          <w:highlight w:val="yellow"/>
        </w:rPr>
        <w:t>Every ship, while at sea, shall be capable of transmitting and receivin</w:t>
      </w:r>
      <w:r w:rsidR="004439B4" w:rsidRPr="00BD520C">
        <w:rPr>
          <w:highlight w:val="yellow"/>
        </w:rPr>
        <w:t>g maritime safety information'.</w:t>
      </w:r>
    </w:p>
    <w:p w:rsidR="00D02942" w:rsidRPr="00BD520C" w:rsidRDefault="00D02942" w:rsidP="004439B4">
      <w:pPr>
        <w:pStyle w:val="BodyText"/>
        <w:rPr>
          <w:highlight w:val="yellow"/>
        </w:rPr>
      </w:pPr>
      <w:r w:rsidRPr="00BD520C">
        <w:rPr>
          <w:highlight w:val="yellow"/>
        </w:rPr>
        <w:t xml:space="preserve">The MSI service is an internationally co-ordinated network of broadcasts of Maritime Safety Information from official </w:t>
      </w:r>
      <w:r w:rsidR="004439B4" w:rsidRPr="00BD520C">
        <w:rPr>
          <w:highlight w:val="yellow"/>
        </w:rPr>
        <w:t>information providers, such as:</w:t>
      </w:r>
    </w:p>
    <w:p w:rsidR="00D02942" w:rsidRPr="00BD520C" w:rsidRDefault="00D02942" w:rsidP="004439B4">
      <w:pPr>
        <w:pStyle w:val="Bullet1"/>
        <w:rPr>
          <w:highlight w:val="yellow"/>
        </w:rPr>
      </w:pPr>
      <w:r w:rsidRPr="00BD520C">
        <w:rPr>
          <w:highlight w:val="yellow"/>
        </w:rPr>
        <w:t>National Hydrographic Offices, for navigational warn</w:t>
      </w:r>
      <w:r w:rsidR="004439B4" w:rsidRPr="00BD520C">
        <w:rPr>
          <w:highlight w:val="yellow"/>
        </w:rPr>
        <w:t>ings and chart correction data;</w:t>
      </w:r>
    </w:p>
    <w:p w:rsidR="00D02942" w:rsidRPr="00BD520C" w:rsidRDefault="00D02942" w:rsidP="004439B4">
      <w:pPr>
        <w:pStyle w:val="Bullet1"/>
        <w:rPr>
          <w:highlight w:val="yellow"/>
        </w:rPr>
      </w:pPr>
      <w:r w:rsidRPr="00BD520C">
        <w:rPr>
          <w:highlight w:val="yellow"/>
        </w:rPr>
        <w:t>National Meteorological Offices, for we</w:t>
      </w:r>
      <w:r w:rsidR="004439B4" w:rsidRPr="00BD520C">
        <w:rPr>
          <w:highlight w:val="yellow"/>
        </w:rPr>
        <w:t>ather warnings and forecasts;</w:t>
      </w:r>
    </w:p>
    <w:p w:rsidR="00D02942" w:rsidRPr="00BD520C" w:rsidRDefault="00D02942" w:rsidP="004439B4">
      <w:pPr>
        <w:pStyle w:val="Bullet1"/>
        <w:rPr>
          <w:highlight w:val="yellow"/>
        </w:rPr>
      </w:pPr>
      <w:r w:rsidRPr="00BD520C">
        <w:rPr>
          <w:highlight w:val="yellow"/>
        </w:rPr>
        <w:t>Rescue Co-ordination Centres (RCCs), for</w:t>
      </w:r>
      <w:r w:rsidR="004439B4" w:rsidRPr="00BD520C">
        <w:rPr>
          <w:highlight w:val="yellow"/>
        </w:rPr>
        <w:t xml:space="preserve"> shore-to-ship distress alerts;</w:t>
      </w:r>
    </w:p>
    <w:p w:rsidR="00D02942" w:rsidRPr="00BD520C" w:rsidRDefault="00D02942" w:rsidP="004439B4">
      <w:pPr>
        <w:pStyle w:val="Bullet1"/>
        <w:rPr>
          <w:highlight w:val="yellow"/>
        </w:rPr>
      </w:pPr>
      <w:r w:rsidRPr="00BD520C">
        <w:rPr>
          <w:highlight w:val="yellow"/>
        </w:rPr>
        <w:t>The International Ice P</w:t>
      </w:r>
      <w:r w:rsidR="004439B4" w:rsidRPr="00BD520C">
        <w:rPr>
          <w:highlight w:val="yellow"/>
        </w:rPr>
        <w:t>atrol, for Oceanic ice hazards.</w:t>
      </w:r>
      <w:ins w:id="1033" w:author="Administrator" w:date="2017-03-14T15:12:00Z">
        <w:r w:rsidR="00BD520C">
          <w:rPr>
            <w:highlight w:val="yellow"/>
          </w:rPr>
          <w:t xml:space="preserve"> To be amended by IHO</w:t>
        </w:r>
      </w:ins>
    </w:p>
    <w:p w:rsidR="00D02942" w:rsidRPr="00883971" w:rsidRDefault="004439B4" w:rsidP="004439B4">
      <w:pPr>
        <w:pStyle w:val="Heading3"/>
      </w:pPr>
      <w:bookmarkStart w:id="1034" w:name="_Toc477879634"/>
      <w:r w:rsidRPr="00883971">
        <w:t>S</w:t>
      </w:r>
      <w:r w:rsidR="00D02942" w:rsidRPr="00883971">
        <w:t>cope</w:t>
      </w:r>
      <w:bookmarkEnd w:id="1034"/>
    </w:p>
    <w:p w:rsidR="004439B4" w:rsidRPr="00883971" w:rsidRDefault="004439B4" w:rsidP="004439B4">
      <w:pPr>
        <w:pStyle w:val="BodyText"/>
      </w:pPr>
    </w:p>
    <w:p w:rsidR="00D02942" w:rsidRPr="00883971" w:rsidRDefault="00D02942" w:rsidP="004439B4">
      <w:pPr>
        <w:pStyle w:val="Heading3"/>
      </w:pPr>
      <w:bookmarkStart w:id="1035" w:name="_Toc477879635"/>
      <w:r w:rsidRPr="00883971">
        <w:lastRenderedPageBreak/>
        <w:t>Objective</w:t>
      </w:r>
      <w:bookmarkEnd w:id="1035"/>
    </w:p>
    <w:p w:rsidR="004439B4" w:rsidRPr="00883971" w:rsidRDefault="004439B4" w:rsidP="004439B4">
      <w:pPr>
        <w:pStyle w:val="BodyText"/>
      </w:pPr>
    </w:p>
    <w:p w:rsidR="00D02942" w:rsidRPr="00883971" w:rsidRDefault="00D02942" w:rsidP="004439B4">
      <w:pPr>
        <w:pStyle w:val="Heading3"/>
      </w:pPr>
      <w:bookmarkStart w:id="1036" w:name="_Toc477879636"/>
      <w:r w:rsidRPr="00883971">
        <w:t>User requirements</w:t>
      </w:r>
      <w:bookmarkEnd w:id="1036"/>
    </w:p>
    <w:p w:rsidR="00D02942" w:rsidRPr="00883971" w:rsidRDefault="00D02942" w:rsidP="00D02942">
      <w:pPr>
        <w:pStyle w:val="BodyText"/>
      </w:pPr>
    </w:p>
    <w:p w:rsidR="00D02942" w:rsidRPr="00FF4DF0" w:rsidRDefault="00D02942" w:rsidP="00FF4DF0">
      <w:pPr>
        <w:pStyle w:val="Heading2"/>
      </w:pPr>
      <w:bookmarkStart w:id="1037" w:name="_Toc477879637"/>
      <w:r w:rsidRPr="00883971">
        <w:t>MS</w:t>
      </w:r>
      <w:ins w:id="1038" w:author="Administrator" w:date="2017-03-14T15:12:00Z">
        <w:r w:rsidR="00BD520C">
          <w:t xml:space="preserve">p </w:t>
        </w:r>
      </w:ins>
      <w:r w:rsidRPr="00883971">
        <w:t>6 Pilotage service</w:t>
      </w:r>
      <w:ins w:id="1039" w:author="Administrator" w:date="2017-03-15T09:03:00Z">
        <w:r w:rsidR="00FF4DF0">
          <w:t xml:space="preserve"> </w:t>
        </w:r>
        <w:r w:rsidR="00FF4DF0" w:rsidRPr="00FF4DF0">
          <w:rPr>
            <w:highlight w:val="yellow"/>
          </w:rPr>
          <w:t>[IMPA]</w:t>
        </w:r>
      </w:ins>
      <w:bookmarkEnd w:id="1037"/>
      <w:ins w:id="1040" w:author="Administrator" w:date="2017-03-15T09:07:00Z">
        <w:r w:rsidR="00FF4DF0">
          <w:t xml:space="preserve">   </w:t>
        </w:r>
      </w:ins>
    </w:p>
    <w:p w:rsidR="004439B4" w:rsidRPr="00883971" w:rsidRDefault="004439B4" w:rsidP="004439B4">
      <w:pPr>
        <w:pStyle w:val="Heading2separationline"/>
      </w:pPr>
    </w:p>
    <w:p w:rsidR="00D02942" w:rsidRPr="00883971" w:rsidRDefault="00D02942" w:rsidP="004439B4">
      <w:pPr>
        <w:pStyle w:val="Heading3"/>
      </w:pPr>
      <w:bookmarkStart w:id="1041" w:name="_Toc477879638"/>
      <w:r w:rsidRPr="00883971">
        <w:t>Definition</w:t>
      </w:r>
      <w:bookmarkEnd w:id="1041"/>
    </w:p>
    <w:p w:rsidR="00D02942" w:rsidRPr="00883971" w:rsidRDefault="00D02942" w:rsidP="00D02942">
      <w:pPr>
        <w:pStyle w:val="BodyText"/>
      </w:pPr>
      <w:r w:rsidRPr="00883971">
        <w:t xml:space="preserve">The aim of the pilotage service is to safeguard traffic at sea and protect the environment by ensuring that vessels operating in pilotage area have navigators with adequate qualifications for safe navigation. </w:t>
      </w:r>
      <w:r w:rsidR="000D6A8A" w:rsidRPr="00883971">
        <w:t xml:space="preserve"> </w:t>
      </w:r>
      <w:r w:rsidRPr="00883971">
        <w:t>Each pilotage area needs highly specialized experience and local know</w:t>
      </w:r>
      <w:r w:rsidR="004439B4" w:rsidRPr="00883971">
        <w:t>ledge on the part of the pilot.</w:t>
      </w:r>
    </w:p>
    <w:p w:rsidR="00D02942" w:rsidRPr="00883971" w:rsidRDefault="00D02942" w:rsidP="00D02942">
      <w:pPr>
        <w:pStyle w:val="BodyText"/>
      </w:pPr>
      <w:r w:rsidRPr="00883971">
        <w:t>Efficient pilotage depends, among other things, upon the effectiveness of the communications and information exchanges between the pilot, the master and the bridge personnel and upon the mutual understanding, each has for the fun</w:t>
      </w:r>
      <w:r w:rsidR="004439B4" w:rsidRPr="00883971">
        <w:t>ctions and duties of the other.</w:t>
      </w:r>
    </w:p>
    <w:p w:rsidR="00D02942" w:rsidRPr="00883971" w:rsidRDefault="00D02942" w:rsidP="00D02942">
      <w:pPr>
        <w:pStyle w:val="BodyText"/>
      </w:pPr>
      <w:r w:rsidRPr="00883971">
        <w:t>Establishment of effective co-ordination between the pilot, the master and the bridge personnel, taking due account of the ship's systems and equipment available to the pilot, will aid a safe</w:t>
      </w:r>
      <w:r w:rsidR="004439B4" w:rsidRPr="00883971">
        <w:t xml:space="preserve"> and expeditious passage.</w:t>
      </w:r>
    </w:p>
    <w:p w:rsidR="00D02942" w:rsidRPr="00883971" w:rsidRDefault="00D02942" w:rsidP="004439B4">
      <w:pPr>
        <w:pStyle w:val="Heading3"/>
      </w:pPr>
      <w:bookmarkStart w:id="1042" w:name="_Toc477879639"/>
      <w:r w:rsidRPr="00883971">
        <w:t>Scope</w:t>
      </w:r>
      <w:bookmarkEnd w:id="1042"/>
    </w:p>
    <w:p w:rsidR="00D02942" w:rsidRPr="00883971" w:rsidRDefault="00D02942" w:rsidP="00D02942">
      <w:pPr>
        <w:pStyle w:val="BodyText"/>
      </w:pPr>
      <w:proofErr w:type="gramStart"/>
      <w:r w:rsidRPr="00883971">
        <w:t>Contact info?</w:t>
      </w:r>
      <w:proofErr w:type="gramEnd"/>
      <w:r w:rsidRPr="00883971">
        <w:t xml:space="preserve"> </w:t>
      </w:r>
    </w:p>
    <w:p w:rsidR="00D02942" w:rsidRPr="00883971" w:rsidRDefault="00D02942" w:rsidP="004439B4">
      <w:pPr>
        <w:pStyle w:val="Heading3"/>
      </w:pPr>
      <w:bookmarkStart w:id="1043" w:name="_Toc477879640"/>
      <w:r w:rsidRPr="00883971">
        <w:t>Objective</w:t>
      </w:r>
      <w:bookmarkEnd w:id="1043"/>
    </w:p>
    <w:p w:rsidR="004439B4" w:rsidRPr="00883971" w:rsidRDefault="004439B4" w:rsidP="004439B4">
      <w:pPr>
        <w:pStyle w:val="BodyText"/>
      </w:pPr>
    </w:p>
    <w:p w:rsidR="00D02942" w:rsidRPr="00883971" w:rsidRDefault="00D02942" w:rsidP="004439B4">
      <w:pPr>
        <w:pStyle w:val="Heading3"/>
      </w:pPr>
      <w:bookmarkStart w:id="1044" w:name="_Toc477879641"/>
      <w:r w:rsidRPr="00883971">
        <w:t>User requirements</w:t>
      </w:r>
      <w:bookmarkEnd w:id="1044"/>
    </w:p>
    <w:p w:rsidR="00D02942" w:rsidRPr="00883971" w:rsidRDefault="00D02942" w:rsidP="00D02942">
      <w:pPr>
        <w:pStyle w:val="BodyText"/>
      </w:pPr>
    </w:p>
    <w:p w:rsidR="00D02942" w:rsidRPr="00883971" w:rsidRDefault="004439B4" w:rsidP="00FF4DF0">
      <w:pPr>
        <w:pStyle w:val="Heading2"/>
      </w:pPr>
      <w:bookmarkStart w:id="1045" w:name="_Toc477879642"/>
      <w:r w:rsidRPr="00883971">
        <w:t>MS</w:t>
      </w:r>
      <w:ins w:id="1046" w:author="Administrator" w:date="2017-03-14T15:12:00Z">
        <w:r w:rsidR="00BD520C">
          <w:t xml:space="preserve">P </w:t>
        </w:r>
      </w:ins>
      <w:r w:rsidRPr="00883971">
        <w:t xml:space="preserve">7 Tugs </w:t>
      </w:r>
      <w:proofErr w:type="gramStart"/>
      <w:r w:rsidRPr="00883971">
        <w:t>service</w:t>
      </w:r>
      <w:ins w:id="1047" w:author="Administrator" w:date="2017-03-15T09:05:00Z">
        <w:r w:rsidR="00FF4DF0">
          <w:t xml:space="preserve">  [</w:t>
        </w:r>
      </w:ins>
      <w:proofErr w:type="gramEnd"/>
      <w:ins w:id="1048" w:author="Administrator" w:date="2017-03-15T09:08:00Z">
        <w:r w:rsidR="00FF4DF0">
          <w:t xml:space="preserve">None </w:t>
        </w:r>
      </w:ins>
      <w:ins w:id="1049" w:author="Administrator" w:date="2017-03-15T09:09:00Z">
        <w:r w:rsidR="00FF4DF0">
          <w:t>-</w:t>
        </w:r>
      </w:ins>
      <w:ins w:id="1050" w:author="Administrator" w:date="2017-03-15T09:08:00Z">
        <w:r w:rsidR="00FF4DF0">
          <w:t>however port CDM project might help</w:t>
        </w:r>
      </w:ins>
      <w:ins w:id="1051" w:author="Administrator" w:date="2017-03-15T09:09:00Z">
        <w:r w:rsidR="00FF4DF0">
          <w:t>]</w:t>
        </w:r>
      </w:ins>
      <w:bookmarkEnd w:id="1045"/>
    </w:p>
    <w:p w:rsidR="004439B4" w:rsidRPr="00883971" w:rsidRDefault="004439B4" w:rsidP="004439B4">
      <w:pPr>
        <w:pStyle w:val="Heading2separationline"/>
      </w:pPr>
    </w:p>
    <w:p w:rsidR="00D02942" w:rsidRPr="00883971" w:rsidRDefault="00D02942" w:rsidP="004439B4">
      <w:pPr>
        <w:pStyle w:val="Heading3"/>
      </w:pPr>
      <w:bookmarkStart w:id="1052" w:name="_Toc477879643"/>
      <w:r w:rsidRPr="00883971">
        <w:t>Definition</w:t>
      </w:r>
      <w:bookmarkEnd w:id="1052"/>
    </w:p>
    <w:p w:rsidR="00D02942" w:rsidRPr="00883971" w:rsidRDefault="00D02942" w:rsidP="00D02942">
      <w:pPr>
        <w:pStyle w:val="BodyText"/>
      </w:pPr>
      <w:r w:rsidRPr="00883971">
        <w:t xml:space="preserve">Efficient tug operations depend on, among other things, the effectiveness of the communications and information exchanges between relevant stakeholders. </w:t>
      </w:r>
      <w:r w:rsidR="004439B4" w:rsidRPr="00883971">
        <w:t xml:space="preserve"> </w:t>
      </w:r>
      <w:r w:rsidRPr="00883971">
        <w:t>The aim of the tugs services is to safeguard traffic at sea and protect the environment by conducting o</w:t>
      </w:r>
      <w:r w:rsidR="004439B4" w:rsidRPr="00883971">
        <w:t>perations such as:</w:t>
      </w:r>
    </w:p>
    <w:p w:rsidR="00D02942" w:rsidRPr="00883971" w:rsidRDefault="004439B4" w:rsidP="004439B4">
      <w:pPr>
        <w:pStyle w:val="Bullet1"/>
      </w:pPr>
      <w:r w:rsidRPr="00883971">
        <w:t>t</w:t>
      </w:r>
      <w:r w:rsidR="00D02942" w:rsidRPr="00883971">
        <w:t>ransportation (personnel and staff from port to anchorage) operations</w:t>
      </w:r>
      <w:r w:rsidRPr="00883971">
        <w:t>;</w:t>
      </w:r>
    </w:p>
    <w:p w:rsidR="00D02942" w:rsidRPr="00883971" w:rsidRDefault="004439B4" w:rsidP="004439B4">
      <w:pPr>
        <w:pStyle w:val="Bullet1"/>
      </w:pPr>
      <w:r w:rsidRPr="00883971">
        <w:t>s</w:t>
      </w:r>
      <w:r w:rsidR="00D02942" w:rsidRPr="00883971">
        <w:t>hip assistance (ex: mooring) operations</w:t>
      </w:r>
      <w:r w:rsidRPr="00883971">
        <w:t>;</w:t>
      </w:r>
    </w:p>
    <w:p w:rsidR="00D02942" w:rsidRPr="00883971" w:rsidRDefault="004439B4" w:rsidP="004439B4">
      <w:pPr>
        <w:pStyle w:val="Bullet1"/>
      </w:pPr>
      <w:r w:rsidRPr="00883971">
        <w:t>s</w:t>
      </w:r>
      <w:r w:rsidR="00D02942" w:rsidRPr="00883971">
        <w:t>alvage (grounded ships or structures) operations</w:t>
      </w:r>
      <w:r w:rsidRPr="00883971">
        <w:t>;</w:t>
      </w:r>
    </w:p>
    <w:p w:rsidR="00D02942" w:rsidRPr="00883971" w:rsidRDefault="004439B4" w:rsidP="004439B4">
      <w:pPr>
        <w:pStyle w:val="Bullet1"/>
      </w:pPr>
      <w:r w:rsidRPr="00883971">
        <w:t>s</w:t>
      </w:r>
      <w:r w:rsidR="00D02942" w:rsidRPr="00883971">
        <w:t>hore operations</w:t>
      </w:r>
      <w:r w:rsidRPr="00883971">
        <w:t>;</w:t>
      </w:r>
    </w:p>
    <w:p w:rsidR="00D02942" w:rsidRPr="00883971" w:rsidRDefault="004439B4" w:rsidP="004439B4">
      <w:pPr>
        <w:pStyle w:val="Bullet1"/>
      </w:pPr>
      <w:r w:rsidRPr="00883971">
        <w:t>t</w:t>
      </w:r>
      <w:r w:rsidR="00D02942" w:rsidRPr="00883971">
        <w:t>owage (harbour/ocean) operations</w:t>
      </w:r>
      <w:r w:rsidRPr="00883971">
        <w:t>;</w:t>
      </w:r>
    </w:p>
    <w:p w:rsidR="00D02942" w:rsidRPr="00883971" w:rsidRDefault="004439B4" w:rsidP="004439B4">
      <w:pPr>
        <w:pStyle w:val="Bullet1"/>
      </w:pPr>
      <w:r w:rsidRPr="00883971">
        <w:t>e</w:t>
      </w:r>
      <w:r w:rsidR="00D02942" w:rsidRPr="00883971">
        <w:t>scort operations</w:t>
      </w:r>
      <w:r w:rsidRPr="00883971">
        <w:t>;</w:t>
      </w:r>
    </w:p>
    <w:p w:rsidR="00D02942" w:rsidRPr="00883971" w:rsidRDefault="004439B4" w:rsidP="004439B4">
      <w:pPr>
        <w:pStyle w:val="Bullet1"/>
      </w:pPr>
      <w:proofErr w:type="gramStart"/>
      <w:r w:rsidRPr="00883971">
        <w:t>oil</w:t>
      </w:r>
      <w:proofErr w:type="gramEnd"/>
      <w:r w:rsidRPr="00883971">
        <w:t xml:space="preserve"> spill response o</w:t>
      </w:r>
      <w:r w:rsidR="00D02942" w:rsidRPr="00883971">
        <w:t>perations</w:t>
      </w:r>
      <w:r w:rsidRPr="00883971">
        <w:t>.</w:t>
      </w:r>
    </w:p>
    <w:p w:rsidR="00D02942" w:rsidRPr="00883971" w:rsidRDefault="00D02942" w:rsidP="004C53DC">
      <w:pPr>
        <w:pStyle w:val="Heading3"/>
      </w:pPr>
      <w:bookmarkStart w:id="1053" w:name="_Toc477879644"/>
      <w:r w:rsidRPr="00883971">
        <w:t>Scope</w:t>
      </w:r>
      <w:bookmarkEnd w:id="1053"/>
    </w:p>
    <w:p w:rsidR="004C53DC" w:rsidRPr="00883971" w:rsidRDefault="004C53DC" w:rsidP="004C53DC">
      <w:pPr>
        <w:pStyle w:val="BodyText"/>
      </w:pPr>
    </w:p>
    <w:p w:rsidR="00D02942" w:rsidRPr="00883971" w:rsidRDefault="00D02942" w:rsidP="004C53DC">
      <w:pPr>
        <w:pStyle w:val="Heading3"/>
      </w:pPr>
      <w:bookmarkStart w:id="1054" w:name="_Toc477879645"/>
      <w:r w:rsidRPr="00883971">
        <w:t>Objective</w:t>
      </w:r>
      <w:bookmarkEnd w:id="1054"/>
    </w:p>
    <w:p w:rsidR="004C53DC" w:rsidRPr="00883971" w:rsidRDefault="004C53DC" w:rsidP="004C53DC">
      <w:pPr>
        <w:pStyle w:val="BodyText"/>
      </w:pPr>
    </w:p>
    <w:p w:rsidR="00D02942" w:rsidRPr="00883971" w:rsidRDefault="00D02942" w:rsidP="004C53DC">
      <w:pPr>
        <w:pStyle w:val="Heading3"/>
      </w:pPr>
      <w:bookmarkStart w:id="1055" w:name="_Toc477879646"/>
      <w:r w:rsidRPr="00883971">
        <w:lastRenderedPageBreak/>
        <w:t>User requirements</w:t>
      </w:r>
      <w:bookmarkEnd w:id="1055"/>
    </w:p>
    <w:p w:rsidR="00D02942" w:rsidRPr="00883971" w:rsidRDefault="00D02942" w:rsidP="00D02942">
      <w:pPr>
        <w:pStyle w:val="BodyText"/>
      </w:pPr>
    </w:p>
    <w:p w:rsidR="00D02942" w:rsidRPr="00883971" w:rsidRDefault="00D02942" w:rsidP="00FF4DF0">
      <w:pPr>
        <w:pStyle w:val="Heading2"/>
      </w:pPr>
      <w:bookmarkStart w:id="1056" w:name="_Toc477879647"/>
      <w:r w:rsidRPr="00883971">
        <w:t>MS</w:t>
      </w:r>
      <w:ins w:id="1057" w:author="Administrator" w:date="2017-03-14T15:12:00Z">
        <w:r w:rsidR="00BD520C">
          <w:t xml:space="preserve">P </w:t>
        </w:r>
      </w:ins>
      <w:r w:rsidRPr="00883971">
        <w:t>8 Vessel shore reporting</w:t>
      </w:r>
      <w:ins w:id="1058" w:author="Administrator" w:date="2017-03-15T09:10:00Z">
        <w:r w:rsidR="00FF4DF0">
          <w:t xml:space="preserve"> </w:t>
        </w:r>
        <w:r w:rsidR="00FF4DF0" w:rsidRPr="003B0C3D">
          <w:rPr>
            <w:highlight w:val="yellow"/>
          </w:rPr>
          <w:t>[s Korea</w:t>
        </w:r>
      </w:ins>
      <w:ins w:id="1059" w:author="Administrator" w:date="2017-03-15T09:11:00Z">
        <w:r w:rsidR="00FF4DF0" w:rsidRPr="003B0C3D">
          <w:rPr>
            <w:highlight w:val="yellow"/>
          </w:rPr>
          <w:t>+</w:t>
        </w:r>
      </w:ins>
      <w:ins w:id="1060" w:author="Administrator" w:date="2017-03-15T09:14:00Z">
        <w:r w:rsidR="003B0C3D">
          <w:rPr>
            <w:highlight w:val="yellow"/>
          </w:rPr>
          <w:br/>
        </w:r>
      </w:ins>
      <w:ins w:id="1061" w:author="Administrator" w:date="2017-03-15T09:11:00Z">
        <w:r w:rsidR="00FF4DF0" w:rsidRPr="003B0C3D">
          <w:rPr>
            <w:highlight w:val="yellow"/>
          </w:rPr>
          <w:t>norway</w:t>
        </w:r>
      </w:ins>
      <w:ins w:id="1062" w:author="Administrator" w:date="2017-03-15T09:12:00Z">
        <w:r w:rsidR="00FF4DF0" w:rsidRPr="003B0C3D">
          <w:rPr>
            <w:highlight w:val="yellow"/>
          </w:rPr>
          <w:t>+italy</w:t>
        </w:r>
      </w:ins>
      <w:ins w:id="1063" w:author="Administrator" w:date="2017-03-15T09:13:00Z">
        <w:r w:rsidR="00FF4DF0" w:rsidRPr="003B0C3D">
          <w:rPr>
            <w:highlight w:val="yellow"/>
          </w:rPr>
          <w:t>+</w:t>
        </w:r>
      </w:ins>
      <w:ins w:id="1064" w:author="Administrator" w:date="2017-03-15T09:12:00Z">
        <w:r w:rsidR="00FF4DF0" w:rsidRPr="003B0C3D">
          <w:rPr>
            <w:highlight w:val="yellow"/>
          </w:rPr>
          <w:t>sweden</w:t>
        </w:r>
      </w:ins>
      <w:ins w:id="1065" w:author="Administrator" w:date="2017-03-15T09:13:00Z">
        <w:r w:rsidR="003B0C3D" w:rsidRPr="003B0C3D">
          <w:rPr>
            <w:highlight w:val="yellow"/>
          </w:rPr>
          <w:t>+SINGAPORE+CIRM</w:t>
        </w:r>
      </w:ins>
      <w:ins w:id="1066" w:author="Administrator" w:date="2017-03-15T09:11:00Z">
        <w:r w:rsidR="00FF4DF0" w:rsidRPr="003B0C3D">
          <w:rPr>
            <w:highlight w:val="yellow"/>
          </w:rPr>
          <w:t>]</w:t>
        </w:r>
      </w:ins>
      <w:bookmarkEnd w:id="1056"/>
    </w:p>
    <w:p w:rsidR="004C53DC" w:rsidRPr="00883971" w:rsidRDefault="004C53DC" w:rsidP="004C53DC">
      <w:pPr>
        <w:pStyle w:val="Heading2separationline"/>
      </w:pPr>
    </w:p>
    <w:p w:rsidR="00D02942" w:rsidRPr="00883971" w:rsidRDefault="00D02942" w:rsidP="004C53DC">
      <w:pPr>
        <w:pStyle w:val="Heading3"/>
      </w:pPr>
      <w:bookmarkStart w:id="1067" w:name="_Toc477879648"/>
      <w:r w:rsidRPr="00883971">
        <w:t>Definition</w:t>
      </w:r>
      <w:bookmarkEnd w:id="1067"/>
    </w:p>
    <w:p w:rsidR="00D02942" w:rsidRPr="00883971" w:rsidRDefault="00D02942" w:rsidP="00D02942">
      <w:pPr>
        <w:pStyle w:val="BodyText"/>
      </w:pPr>
      <w:r w:rsidRPr="00883971">
        <w:t>The aim of vessel shore reporting is to safeguard traffic at sea, ensure personnel safety and security, ensure environmental protection and increase the eff</w:t>
      </w:r>
      <w:r w:rsidR="004C53DC" w:rsidRPr="00883971">
        <w:t>iciency of maritime operations.</w:t>
      </w:r>
    </w:p>
    <w:p w:rsidR="00D02942" w:rsidRPr="00883971" w:rsidRDefault="00D02942" w:rsidP="00D02942">
      <w:pPr>
        <w:pStyle w:val="BodyText"/>
      </w:pPr>
      <w:r w:rsidRPr="00883971">
        <w:t xml:space="preserve">Automated ship reporting is one of the most important solutions to reduce the Mariners workload (amount of time spent on preparing and submitting reports to shore-based authorities). </w:t>
      </w:r>
      <w:r w:rsidR="004C53DC" w:rsidRPr="00883971">
        <w:t xml:space="preserve"> </w:t>
      </w:r>
      <w:r w:rsidRPr="00883971">
        <w:t xml:space="preserve">To achieve this, reports </w:t>
      </w:r>
      <w:proofErr w:type="gramStart"/>
      <w:r w:rsidRPr="00883971">
        <w:t>should be automatically generated</w:t>
      </w:r>
      <w:proofErr w:type="gramEnd"/>
      <w:r w:rsidRPr="00883971">
        <w:t xml:space="preserve"> as much as possible from on-board systems. Some of the ways the administrative burden of vessel shor</w:t>
      </w:r>
      <w:r w:rsidR="004C53DC" w:rsidRPr="00883971">
        <w:t xml:space="preserve">e reporting </w:t>
      </w:r>
      <w:proofErr w:type="gramStart"/>
      <w:r w:rsidR="004C53DC" w:rsidRPr="00883971">
        <w:t>can be reduced</w:t>
      </w:r>
      <w:proofErr w:type="gramEnd"/>
      <w:r w:rsidR="004C53DC" w:rsidRPr="00883971">
        <w:t xml:space="preserve"> are:</w:t>
      </w:r>
    </w:p>
    <w:p w:rsidR="00D02942" w:rsidRPr="00883971" w:rsidRDefault="004C53DC" w:rsidP="004C53DC">
      <w:pPr>
        <w:pStyle w:val="Bullet1"/>
      </w:pPr>
      <w:r w:rsidRPr="00883971">
        <w:t>s</w:t>
      </w:r>
      <w:r w:rsidR="00D02942" w:rsidRPr="00883971">
        <w:t>ingle-entry</w:t>
      </w:r>
      <w:r w:rsidRPr="00883971">
        <w:t xml:space="preserve"> of reporting information into </w:t>
      </w:r>
      <w:r w:rsidR="00D02942" w:rsidRPr="00883971">
        <w:t>ICT collection tools that store it in a repository and ICT tools that assists with the generation all required reports from this repository</w:t>
      </w:r>
      <w:r w:rsidR="000D6A8A" w:rsidRPr="00883971">
        <w:t>;</w:t>
      </w:r>
    </w:p>
    <w:p w:rsidR="00D02942" w:rsidRPr="00883971" w:rsidRDefault="004C53DC" w:rsidP="004C53DC">
      <w:pPr>
        <w:pStyle w:val="Bullet1"/>
      </w:pPr>
      <w:proofErr w:type="gramStart"/>
      <w:r w:rsidRPr="00883971">
        <w:t>a</w:t>
      </w:r>
      <w:r w:rsidR="00D02942" w:rsidRPr="00883971">
        <w:t>utomated</w:t>
      </w:r>
      <w:proofErr w:type="gramEnd"/>
      <w:r w:rsidR="00D02942" w:rsidRPr="00883971">
        <w:t xml:space="preserve"> collection of information from ship-board systems that is required for reporting (for example Ballast Management System, Emissions Control System, Waste Management System, Navigat</w:t>
      </w:r>
      <w:r w:rsidRPr="00883971">
        <w:t xml:space="preserve">ion </w:t>
      </w:r>
      <w:r w:rsidR="00D02942" w:rsidRPr="00883971">
        <w:t>System, etc., etc.)</w:t>
      </w:r>
      <w:r w:rsidR="000D6A8A" w:rsidRPr="00883971">
        <w:t>;</w:t>
      </w:r>
    </w:p>
    <w:p w:rsidR="00D02942" w:rsidRPr="00883971" w:rsidRDefault="00D02942" w:rsidP="004C53DC">
      <w:pPr>
        <w:pStyle w:val="Bullet1"/>
      </w:pPr>
      <w:r w:rsidRPr="00883971">
        <w:t>ICT tools that allow mariners to delegate to shore-based personnel (at the discretion of the ship’s owner/operator) the tasks of information collection, generation and submittal of required reports</w:t>
      </w:r>
      <w:r w:rsidR="000D6A8A" w:rsidRPr="00883971">
        <w:t>;</w:t>
      </w:r>
    </w:p>
    <w:p w:rsidR="00D02942" w:rsidRPr="00883971" w:rsidRDefault="004C53DC" w:rsidP="004C53DC">
      <w:pPr>
        <w:pStyle w:val="Bullet1"/>
      </w:pPr>
      <w:r w:rsidRPr="00883971">
        <w:t>r</w:t>
      </w:r>
      <w:r w:rsidR="00D02942" w:rsidRPr="00883971">
        <w:t>educe the administrative burden by encouraging all national reporting requirements to use standardized digital reporting formats based on the S-200 Product Specification of the Common Maritime Data Structure</w:t>
      </w:r>
      <w:r w:rsidR="000D6A8A" w:rsidRPr="00883971">
        <w:t>;</w:t>
      </w:r>
    </w:p>
    <w:p w:rsidR="00D02942" w:rsidRPr="00883971" w:rsidRDefault="004C53DC" w:rsidP="004C53DC">
      <w:pPr>
        <w:pStyle w:val="Bullet1"/>
      </w:pPr>
      <w:proofErr w:type="gramStart"/>
      <w:r w:rsidRPr="00883971">
        <w:t>a</w:t>
      </w:r>
      <w:r w:rsidR="00D02942" w:rsidRPr="00883971">
        <w:t>utomated</w:t>
      </w:r>
      <w:proofErr w:type="gramEnd"/>
      <w:r w:rsidR="00D02942" w:rsidRPr="00883971">
        <w:t xml:space="preserve"> or semi-automated digital distribution/communication of required </w:t>
      </w:r>
      <w:r w:rsidR="000D6A8A" w:rsidRPr="00883971">
        <w:t>reports via available networks.</w:t>
      </w:r>
    </w:p>
    <w:p w:rsidR="00D02942" w:rsidRPr="00883971" w:rsidRDefault="00D02942" w:rsidP="004C53DC">
      <w:pPr>
        <w:pStyle w:val="Heading3"/>
      </w:pPr>
      <w:bookmarkStart w:id="1068" w:name="_Toc477879649"/>
      <w:r w:rsidRPr="00883971">
        <w:t>Scope</w:t>
      </w:r>
      <w:bookmarkEnd w:id="1068"/>
    </w:p>
    <w:p w:rsidR="00D02942" w:rsidRPr="00883971" w:rsidRDefault="00D02942" w:rsidP="00D02942">
      <w:pPr>
        <w:pStyle w:val="BodyText"/>
      </w:pPr>
      <w:r w:rsidRPr="00883971">
        <w:t>Submi</w:t>
      </w:r>
      <w:r w:rsidR="004C53DC" w:rsidRPr="00883971">
        <w:t>ssion</w:t>
      </w:r>
      <w:r w:rsidRPr="00883971">
        <w:t xml:space="preserve"> and distribution of all reports required by all shore-based authorities in the required forma</w:t>
      </w:r>
      <w:r w:rsidR="004C53DC" w:rsidRPr="00883971">
        <w:t>t and in the required timeframe.</w:t>
      </w:r>
    </w:p>
    <w:p w:rsidR="00D02942" w:rsidRPr="00883971" w:rsidRDefault="00D02942" w:rsidP="004C53DC">
      <w:pPr>
        <w:pStyle w:val="Heading3"/>
      </w:pPr>
      <w:bookmarkStart w:id="1069" w:name="_Toc477879650"/>
      <w:r w:rsidRPr="00883971">
        <w:t>Objective</w:t>
      </w:r>
      <w:bookmarkEnd w:id="1069"/>
    </w:p>
    <w:p w:rsidR="00D02942" w:rsidRPr="00883971" w:rsidRDefault="00D02942" w:rsidP="00D02942">
      <w:pPr>
        <w:pStyle w:val="BodyText"/>
      </w:pPr>
      <w:r w:rsidRPr="00883971">
        <w:t>Reduce the burden of submittal and distribution of required reports</w:t>
      </w:r>
    </w:p>
    <w:p w:rsidR="00D02942" w:rsidRPr="00883971" w:rsidRDefault="00D02942" w:rsidP="004C53DC">
      <w:pPr>
        <w:pStyle w:val="Heading3"/>
      </w:pPr>
      <w:bookmarkStart w:id="1070" w:name="_Toc477879651"/>
      <w:r w:rsidRPr="00883971">
        <w:t>User requirements</w:t>
      </w:r>
      <w:bookmarkEnd w:id="1070"/>
    </w:p>
    <w:p w:rsidR="00D02942" w:rsidRPr="00883971" w:rsidRDefault="00D02942" w:rsidP="00D02942">
      <w:pPr>
        <w:pStyle w:val="BodyText"/>
      </w:pPr>
      <w:r w:rsidRPr="00883971">
        <w:t>Provide ICT tools for shipboard and shore-based personnel to streamline the processes and procedures associated with submittal, generation and distribution of required reports, including retrieval of information from other ship systems (Ballast Management, Waste Management System, Emission Control System, Navigation System, etc., etc.) and from shore-based sources (cargo and passenger booking offices, crewing agents, stevedores, etc., etc.)</w:t>
      </w:r>
      <w:r w:rsidR="004C53DC" w:rsidRPr="00883971">
        <w:t>.</w:t>
      </w:r>
    </w:p>
    <w:p w:rsidR="00D02942" w:rsidRPr="00883971" w:rsidRDefault="00D02942" w:rsidP="00D02942">
      <w:pPr>
        <w:pStyle w:val="BodyText"/>
      </w:pPr>
      <w:r w:rsidRPr="00883971">
        <w:t>Such tools should alert the user what information is missing in the repository that prevents generation of the required reports for an upcoming port call, which reports will need to be submitted when, to whom in what format and via which communications network.</w:t>
      </w:r>
    </w:p>
    <w:p w:rsidR="00D02942" w:rsidRPr="00883971" w:rsidRDefault="00D02942" w:rsidP="00D02942">
      <w:pPr>
        <w:pStyle w:val="BodyText"/>
      </w:pPr>
      <w:r w:rsidRPr="00883971">
        <w:t>The repository structure shall comply with the latest version of the S-200 Product Specification for the Common Maritime Data Structure.</w:t>
      </w:r>
    </w:p>
    <w:p w:rsidR="00D02942" w:rsidRPr="00883971" w:rsidRDefault="00D02942" w:rsidP="00D02942">
      <w:pPr>
        <w:pStyle w:val="BodyText"/>
      </w:pPr>
      <w:r w:rsidRPr="00883971">
        <w:t xml:space="preserve">The reports shall fulfil the exact requirements of </w:t>
      </w:r>
      <w:proofErr w:type="gramStart"/>
      <w:r w:rsidRPr="00883971">
        <w:t>each and every</w:t>
      </w:r>
      <w:proofErr w:type="gramEnd"/>
      <w:r w:rsidRPr="00883971">
        <w:t xml:space="preserve"> shore-based authority. </w:t>
      </w:r>
      <w:r w:rsidR="000D6A8A" w:rsidRPr="00883971">
        <w:t xml:space="preserve"> </w:t>
      </w:r>
      <w:proofErr w:type="gramStart"/>
      <w:r w:rsidRPr="00883971">
        <w:t>This means adhering to the requirements for report format (hard copy, fax, MS Word, PDF, RTF, XML, Excel, CSV, etc.), its graphical layout, it’s language(s), the specification of its fields, its units of measure, allowed abbreviations, its deadline (relative to the arrival at the next port), how it is authenticated, how it is to be submitted, who it should be addressed to, etc., etc.</w:t>
      </w:r>
      <w:proofErr w:type="gramEnd"/>
    </w:p>
    <w:p w:rsidR="00D02942" w:rsidRPr="00883971" w:rsidRDefault="00D02942" w:rsidP="00D02942">
      <w:pPr>
        <w:pStyle w:val="BodyText"/>
      </w:pPr>
      <w:r w:rsidRPr="00883971">
        <w:lastRenderedPageBreak/>
        <w:t xml:space="preserve">The reports should be created in the proper time and </w:t>
      </w:r>
      <w:proofErr w:type="gramStart"/>
      <w:r w:rsidRPr="00883971">
        <w:t>time period</w:t>
      </w:r>
      <w:proofErr w:type="gramEnd"/>
      <w:r w:rsidRPr="00883971">
        <w:t xml:space="preserve"> to report before her arrival at ports or sea area automatically and authorised by master before submission.</w:t>
      </w:r>
    </w:p>
    <w:p w:rsidR="00D02942" w:rsidRPr="00883971" w:rsidRDefault="00D02942" w:rsidP="00D02942">
      <w:pPr>
        <w:pStyle w:val="BodyText"/>
      </w:pPr>
      <w:r w:rsidRPr="00883971">
        <w:t xml:space="preserve">The information related to ship operation </w:t>
      </w:r>
      <w:proofErr w:type="gramStart"/>
      <w:r w:rsidRPr="00883971">
        <w:t>should not be revised</w:t>
      </w:r>
      <w:proofErr w:type="gramEnd"/>
      <w:r w:rsidRPr="00883971">
        <w:t xml:space="preserve"> intentionally by mariner and should be collected directly from ship’s automatic monitoring system</w:t>
      </w:r>
      <w:r w:rsidR="004C53DC" w:rsidRPr="00883971">
        <w:t>.</w:t>
      </w:r>
    </w:p>
    <w:p w:rsidR="00D02942" w:rsidRPr="00883971" w:rsidRDefault="00D02942" w:rsidP="00D02942">
      <w:pPr>
        <w:pStyle w:val="BodyText"/>
      </w:pPr>
      <w:r w:rsidRPr="00883971">
        <w:t xml:space="preserve">To fulfil the above user requirements an eco-system </w:t>
      </w:r>
      <w:proofErr w:type="gramStart"/>
      <w:r w:rsidRPr="00883971">
        <w:t>shall be established</w:t>
      </w:r>
      <w:proofErr w:type="gramEnd"/>
      <w:r w:rsidRPr="00883971">
        <w:t xml:space="preserve"> in which developers of such ICT Tools can thrive and provide shipping lines with a n</w:t>
      </w:r>
      <w:r w:rsidR="004C53DC" w:rsidRPr="00883971">
        <w:t>umber of alternative solutions.</w:t>
      </w:r>
    </w:p>
    <w:p w:rsidR="00D02942" w:rsidRPr="00883971" w:rsidRDefault="00D02942" w:rsidP="00D02942">
      <w:pPr>
        <w:pStyle w:val="BodyText"/>
      </w:pPr>
      <w:r w:rsidRPr="00883971">
        <w:t>This, in turn, requires building and maintaining a library of required reports that are uniquely identified and characterized by their requirements for format, deadline, content, etc., etc. (FONASBA, which is an associati</w:t>
      </w:r>
      <w:r w:rsidR="004C53DC" w:rsidRPr="00883971">
        <w:t>on of shipping agents that has 'Observer'</w:t>
      </w:r>
      <w:r w:rsidRPr="00883971">
        <w:t xml:space="preserve"> status at IMO may be enticed to build and maintain the report library).</w:t>
      </w:r>
      <w:r w:rsidR="004C53DC" w:rsidRPr="00883971">
        <w:t xml:space="preserve"> </w:t>
      </w:r>
      <w:r w:rsidRPr="00883971">
        <w:t xml:space="preserve"> The eco-system also requires developing and maintaining an S-200 Product Specification for CMDS that </w:t>
      </w:r>
      <w:proofErr w:type="gramStart"/>
      <w:r w:rsidRPr="00883971">
        <w:t>can be used</w:t>
      </w:r>
      <w:proofErr w:type="gramEnd"/>
      <w:r w:rsidRPr="00883971">
        <w:t xml:space="preserve"> to generate all required reports in the library.</w:t>
      </w:r>
      <w:r w:rsidR="004C53DC" w:rsidRPr="00883971">
        <w:t xml:space="preserve"> </w:t>
      </w:r>
      <w:r w:rsidRPr="00883971">
        <w:t xml:space="preserve"> Lastly it requires that ships’ systems that generate reporting information be certified to be compliant with an international machine-to-machine interface standard or ship network stand</w:t>
      </w:r>
      <w:r w:rsidR="004C53DC" w:rsidRPr="00883971">
        <w:t xml:space="preserve">ards such as IEC 61162 series. </w:t>
      </w:r>
      <w:r w:rsidRPr="00883971">
        <w:t xml:space="preserve"> A prime candidate for such standards are those developed by the Open Connectivity Foundation for</w:t>
      </w:r>
      <w:r w:rsidR="004C53DC" w:rsidRPr="00883971">
        <w:t xml:space="preserve"> the Internet of Things (</w:t>
      </w:r>
      <w:proofErr w:type="spellStart"/>
      <w:r w:rsidR="004C53DC" w:rsidRPr="00883971">
        <w:t>IoT</w:t>
      </w:r>
      <w:proofErr w:type="spellEnd"/>
      <w:r w:rsidR="004C53DC" w:rsidRPr="00883971">
        <w:t>).</w:t>
      </w:r>
    </w:p>
    <w:p w:rsidR="00D02942" w:rsidRPr="003B0C3D" w:rsidRDefault="00D02942" w:rsidP="00FF4DF0">
      <w:pPr>
        <w:pStyle w:val="Heading2"/>
      </w:pPr>
      <w:bookmarkStart w:id="1071" w:name="_Toc477879652"/>
      <w:r w:rsidRPr="00883971">
        <w:t>MS</w:t>
      </w:r>
      <w:ins w:id="1072" w:author="Administrator" w:date="2017-03-14T15:13:00Z">
        <w:r w:rsidR="00BD520C">
          <w:t xml:space="preserve">P </w:t>
        </w:r>
      </w:ins>
      <w:r w:rsidRPr="00883971">
        <w:t>9 Telemedical Assistance Service (TMAS)</w:t>
      </w:r>
      <w:ins w:id="1073" w:author="Administrator" w:date="2017-03-15T09:14:00Z">
        <w:r w:rsidR="003B0C3D">
          <w:t xml:space="preserve"> </w:t>
        </w:r>
        <w:r w:rsidR="003B0C3D" w:rsidRPr="003B0C3D">
          <w:rPr>
            <w:highlight w:val="yellow"/>
          </w:rPr>
          <w:t>[NORWAY</w:t>
        </w:r>
        <w:proofErr w:type="gramStart"/>
        <w:r w:rsidR="003B0C3D" w:rsidRPr="003B0C3D">
          <w:rPr>
            <w:highlight w:val="yellow"/>
          </w:rPr>
          <w:t>]</w:t>
        </w:r>
      </w:ins>
      <w:ins w:id="1074" w:author="Administrator" w:date="2017-03-15T09:16:00Z">
        <w:r w:rsidR="003B0C3D">
          <w:t>+</w:t>
        </w:r>
      </w:ins>
      <w:proofErr w:type="gramEnd"/>
      <w:ins w:id="1075" w:author="Administrator" w:date="2017-03-15T10:10:00Z">
        <w:r w:rsidR="00AA76BC">
          <w:t>NTnu</w:t>
        </w:r>
      </w:ins>
      <w:bookmarkEnd w:id="1071"/>
    </w:p>
    <w:p w:rsidR="004C53DC" w:rsidRPr="00883971" w:rsidRDefault="004C53DC" w:rsidP="004C53DC">
      <w:pPr>
        <w:pStyle w:val="Heading2separationline"/>
      </w:pPr>
    </w:p>
    <w:p w:rsidR="00D02942" w:rsidRPr="00883971" w:rsidRDefault="00D02942" w:rsidP="004C53DC">
      <w:pPr>
        <w:pStyle w:val="Heading3"/>
      </w:pPr>
      <w:bookmarkStart w:id="1076" w:name="_Toc477879653"/>
      <w:r w:rsidRPr="00883971">
        <w:t>Definition</w:t>
      </w:r>
      <w:bookmarkEnd w:id="1076"/>
    </w:p>
    <w:p w:rsidR="00D02942" w:rsidRPr="00883971" w:rsidRDefault="00D02942" w:rsidP="00D02942">
      <w:pPr>
        <w:pStyle w:val="BodyText"/>
      </w:pPr>
      <w:r w:rsidRPr="00883971">
        <w:t xml:space="preserve">According to the IMO/ILO </w:t>
      </w:r>
      <w:proofErr w:type="gramStart"/>
      <w:r w:rsidRPr="00883971">
        <w:t>resolution</w:t>
      </w:r>
      <w:proofErr w:type="gramEnd"/>
      <w:r w:rsidRPr="00883971">
        <w:t xml:space="preserve"> 164 the TMAS centre should provide medical advice for seafarers 24 h/day, 365 days/year. TMAS </w:t>
      </w:r>
      <w:proofErr w:type="gramStart"/>
      <w:r w:rsidRPr="00883971">
        <w:t>should be permanently staffed</w:t>
      </w:r>
      <w:proofErr w:type="gramEnd"/>
      <w:r w:rsidRPr="00883971">
        <w:t xml:space="preserve"> by physicians qualified in conducting remote consultations and who are well versed in the particular na</w:t>
      </w:r>
      <w:r w:rsidR="000D6A8A" w:rsidRPr="00883971">
        <w:t xml:space="preserve">ture of treatment </w:t>
      </w:r>
      <w:proofErr w:type="spellStart"/>
      <w:r w:rsidR="000D6A8A" w:rsidRPr="00883971">
        <w:t>onboard</w:t>
      </w:r>
      <w:proofErr w:type="spellEnd"/>
      <w:r w:rsidR="000D6A8A" w:rsidRPr="00883971">
        <w:t xml:space="preserve"> ship.</w:t>
      </w:r>
    </w:p>
    <w:p w:rsidR="00D02942" w:rsidRPr="00883971" w:rsidRDefault="00D02942" w:rsidP="00D02942">
      <w:pPr>
        <w:pStyle w:val="BodyText"/>
      </w:pPr>
      <w:r w:rsidRPr="00883971">
        <w:t xml:space="preserve">Within the maritime </w:t>
      </w:r>
      <w:proofErr w:type="gramStart"/>
      <w:r w:rsidRPr="00883971">
        <w:t>medicine</w:t>
      </w:r>
      <w:proofErr w:type="gramEnd"/>
      <w:r w:rsidRPr="00883971">
        <w:t xml:space="preserve"> the prevailing view has for a long time been that a standardization of the TMAS services is both necessary and wanted. This would firstly enhance the quality of the medical practice, and secondly, a standardization of reporting and registering of medical events will make a muc</w:t>
      </w:r>
      <w:r w:rsidR="000D6A8A" w:rsidRPr="00883971">
        <w:t>h better basis for advancement.</w:t>
      </w:r>
      <w:ins w:id="1077" w:author="Administrator" w:date="2017-03-15T09:33:00Z">
        <w:r w:rsidR="00F24600">
          <w:t xml:space="preserve">    MSC.1/</w:t>
        </w:r>
        <w:proofErr w:type="gramStart"/>
        <w:r w:rsidR="00F24600">
          <w:t>Circ.1218  MSC</w:t>
        </w:r>
        <w:proofErr w:type="gramEnd"/>
        <w:r w:rsidR="00F24600">
          <w:t>/Circ.960</w:t>
        </w:r>
      </w:ins>
    </w:p>
    <w:p w:rsidR="00D02942" w:rsidRPr="00883971" w:rsidRDefault="00D02942" w:rsidP="004C53DC">
      <w:pPr>
        <w:pStyle w:val="Heading3"/>
      </w:pPr>
      <w:bookmarkStart w:id="1078" w:name="_Toc477879654"/>
      <w:r w:rsidRPr="00883971">
        <w:t>Scope</w:t>
      </w:r>
      <w:bookmarkEnd w:id="1078"/>
    </w:p>
    <w:p w:rsidR="004C53DC" w:rsidRPr="00883971" w:rsidRDefault="004C53DC" w:rsidP="004C53DC">
      <w:pPr>
        <w:pStyle w:val="BodyText"/>
      </w:pPr>
    </w:p>
    <w:p w:rsidR="00D02942" w:rsidRPr="00883971" w:rsidRDefault="00D02942" w:rsidP="004C53DC">
      <w:pPr>
        <w:pStyle w:val="Heading3"/>
      </w:pPr>
      <w:bookmarkStart w:id="1079" w:name="_Toc477879655"/>
      <w:r w:rsidRPr="00883971">
        <w:t>Objective</w:t>
      </w:r>
      <w:bookmarkEnd w:id="1079"/>
    </w:p>
    <w:p w:rsidR="004C53DC" w:rsidRPr="00883971" w:rsidRDefault="004C53DC" w:rsidP="004C53DC">
      <w:pPr>
        <w:pStyle w:val="BodyText"/>
      </w:pPr>
    </w:p>
    <w:p w:rsidR="00D02942" w:rsidRPr="00883971" w:rsidRDefault="004C53DC" w:rsidP="004C53DC">
      <w:pPr>
        <w:pStyle w:val="Heading3"/>
      </w:pPr>
      <w:bookmarkStart w:id="1080" w:name="_Toc477879656"/>
      <w:r w:rsidRPr="00883971">
        <w:t>U</w:t>
      </w:r>
      <w:r w:rsidR="00D02942" w:rsidRPr="00883971">
        <w:t>ser requirements</w:t>
      </w:r>
      <w:bookmarkEnd w:id="1080"/>
    </w:p>
    <w:p w:rsidR="004C53DC" w:rsidRPr="00883971" w:rsidRDefault="004C53DC" w:rsidP="00D02942">
      <w:pPr>
        <w:pStyle w:val="BodyText"/>
      </w:pPr>
    </w:p>
    <w:p w:rsidR="00D02942" w:rsidRPr="003B0C3D" w:rsidRDefault="00D02942" w:rsidP="00FF4DF0">
      <w:pPr>
        <w:pStyle w:val="Heading2"/>
        <w:rPr>
          <w:highlight w:val="yellow"/>
        </w:rPr>
      </w:pPr>
      <w:bookmarkStart w:id="1081" w:name="_Toc477879657"/>
      <w:r w:rsidRPr="00883971">
        <w:t>MSP</w:t>
      </w:r>
      <w:ins w:id="1082" w:author="Administrator" w:date="2017-03-14T15:13:00Z">
        <w:r w:rsidR="00BD520C">
          <w:t xml:space="preserve"> </w:t>
        </w:r>
      </w:ins>
      <w:r w:rsidRPr="00883971">
        <w:t>10 Maritime Assistance Service (MAS)</w:t>
      </w:r>
      <w:ins w:id="1083" w:author="Administrator" w:date="2017-03-15T09:17:00Z">
        <w:r w:rsidR="003B0C3D">
          <w:t xml:space="preserve"> </w:t>
        </w:r>
      </w:ins>
      <w:ins w:id="1084" w:author="Administrator" w:date="2017-03-15T09:18:00Z">
        <w:r w:rsidR="003B0C3D" w:rsidRPr="003B0C3D">
          <w:rPr>
            <w:highlight w:val="yellow"/>
          </w:rPr>
          <w:t>[NORWAY]</w:t>
        </w:r>
      </w:ins>
      <w:bookmarkEnd w:id="1081"/>
    </w:p>
    <w:p w:rsidR="004C53DC" w:rsidRPr="00883971" w:rsidRDefault="004C53DC" w:rsidP="004C53DC">
      <w:pPr>
        <w:pStyle w:val="Heading2separationline"/>
      </w:pPr>
    </w:p>
    <w:p w:rsidR="00D02942" w:rsidRPr="00883971" w:rsidRDefault="00D02942" w:rsidP="004C53DC">
      <w:pPr>
        <w:pStyle w:val="Heading3"/>
      </w:pPr>
      <w:bookmarkStart w:id="1085" w:name="_Toc477879658"/>
      <w:r w:rsidRPr="00883971">
        <w:t>Definition</w:t>
      </w:r>
      <w:bookmarkEnd w:id="1085"/>
    </w:p>
    <w:p w:rsidR="00D02942" w:rsidRPr="00883971" w:rsidRDefault="00D02942" w:rsidP="00D02942">
      <w:pPr>
        <w:pStyle w:val="BodyText"/>
      </w:pPr>
      <w:r w:rsidRPr="00883971">
        <w:t xml:space="preserve">The primary mission of MAS is to handle communication between the coastal State, ship's officers requiring assistance, and other players in maritime community. </w:t>
      </w:r>
      <w:r w:rsidR="000D6A8A" w:rsidRPr="00883971">
        <w:t xml:space="preserve"> </w:t>
      </w:r>
      <w:r w:rsidRPr="00883971">
        <w:t xml:space="preserve">These can be fleet owners, salvage companies, </w:t>
      </w:r>
      <w:r w:rsidR="000D6A8A" w:rsidRPr="00883971">
        <w:t>port authorities, brokers, etc.</w:t>
      </w:r>
    </w:p>
    <w:p w:rsidR="00D02942" w:rsidRPr="00883971" w:rsidRDefault="00D02942" w:rsidP="00D02942">
      <w:pPr>
        <w:pStyle w:val="BodyText"/>
      </w:pPr>
      <w:r w:rsidRPr="00883971">
        <w:t>The MAS is on 24-hour alert to deploy rapid assistance and professional suppor</w:t>
      </w:r>
      <w:r w:rsidR="000D6A8A" w:rsidRPr="00883971">
        <w:t xml:space="preserve">t for ships </w:t>
      </w:r>
      <w:proofErr w:type="gramStart"/>
      <w:r w:rsidR="000D6A8A" w:rsidRPr="00883971">
        <w:t>in connection with</w:t>
      </w:r>
      <w:proofErr w:type="gramEnd"/>
      <w:r w:rsidR="000D6A8A" w:rsidRPr="00883971">
        <w:t>:</w:t>
      </w:r>
    </w:p>
    <w:p w:rsidR="00D02942" w:rsidRPr="00883971" w:rsidRDefault="00D02942" w:rsidP="00D02942">
      <w:pPr>
        <w:pStyle w:val="BodyText"/>
      </w:pPr>
      <w:r w:rsidRPr="00883971">
        <w:t xml:space="preserve">Combating pollution, fire and explosions on board, collision, grounding, maritime security, terror mitigation, etc. </w:t>
      </w:r>
    </w:p>
    <w:p w:rsidR="00D02942" w:rsidRPr="00883971" w:rsidRDefault="00D02942" w:rsidP="00D02942">
      <w:pPr>
        <w:pStyle w:val="BodyText"/>
      </w:pPr>
      <w:r w:rsidRPr="00883971">
        <w:t xml:space="preserve">The Ship Security Alert System enables a vessel to send a distress call if </w:t>
      </w:r>
      <w:proofErr w:type="gramStart"/>
      <w:r w:rsidRPr="00883971">
        <w:t>it is attacked by pirates</w:t>
      </w:r>
      <w:proofErr w:type="gramEnd"/>
      <w:r w:rsidRPr="00883971">
        <w:t xml:space="preserve">, etc. </w:t>
      </w:r>
      <w:r w:rsidR="000D6A8A" w:rsidRPr="00883971">
        <w:t xml:space="preserve"> </w:t>
      </w:r>
      <w:r w:rsidRPr="00883971">
        <w:t xml:space="preserve">On receiving such a call, the MAS is responsible for alerting the relevant authorities responsible for a response. </w:t>
      </w:r>
    </w:p>
    <w:p w:rsidR="00D02942" w:rsidRPr="00883971" w:rsidRDefault="00D02942" w:rsidP="00D02942">
      <w:pPr>
        <w:pStyle w:val="BodyText"/>
      </w:pPr>
      <w:r w:rsidRPr="00883971">
        <w:t>The MAS is responsible only for receiving and transmitting communications and monitoring the situation.</w:t>
      </w:r>
      <w:r w:rsidR="000D6A8A" w:rsidRPr="00883971">
        <w:t xml:space="preserve"> </w:t>
      </w:r>
      <w:r w:rsidRPr="00883971">
        <w:t xml:space="preserve"> It serves as a point of contact between the master and the coastal State concerned if the ship's situation requires exchanges of information between </w:t>
      </w:r>
      <w:r w:rsidR="000D6A8A" w:rsidRPr="00883971">
        <w:t>the ship and the coastal State.</w:t>
      </w:r>
    </w:p>
    <w:p w:rsidR="00D02942" w:rsidRPr="00883971" w:rsidRDefault="00D02942" w:rsidP="00D02942">
      <w:pPr>
        <w:pStyle w:val="BodyText"/>
      </w:pPr>
      <w:r w:rsidRPr="00883971">
        <w:lastRenderedPageBreak/>
        <w:t>Situations where the MAS apply are as follow:</w:t>
      </w:r>
    </w:p>
    <w:p w:rsidR="00D02942" w:rsidRPr="00883971" w:rsidRDefault="007B7C55" w:rsidP="004C53DC">
      <w:pPr>
        <w:pStyle w:val="Bullet1"/>
      </w:pPr>
      <w:r>
        <w:t xml:space="preserve">A </w:t>
      </w:r>
      <w:r w:rsidR="004C53DC" w:rsidRPr="00883971">
        <w:t>s</w:t>
      </w:r>
      <w:r w:rsidR="00D02942" w:rsidRPr="00883971">
        <w:t>hip involve in an incident (loss of cargo, accidental discharge of oil, etc.) that does impair its seakeeping ability but nevertheless has to be reported</w:t>
      </w:r>
      <w:r w:rsidR="000D6A8A" w:rsidRPr="00883971">
        <w:t>;</w:t>
      </w:r>
    </w:p>
    <w:p w:rsidR="00D02942" w:rsidRPr="00883971" w:rsidRDefault="004C53DC" w:rsidP="004C53DC">
      <w:pPr>
        <w:pStyle w:val="Bullet1"/>
      </w:pPr>
      <w:r w:rsidRPr="00883971">
        <w:t>a s</w:t>
      </w:r>
      <w:r w:rsidR="00D02942" w:rsidRPr="00883971">
        <w:t>hip in need of assistance according to the master's assessment, but not in distress situation that requires the rescue of personnel on board</w:t>
      </w:r>
      <w:r w:rsidRPr="00883971">
        <w:t>;</w:t>
      </w:r>
    </w:p>
    <w:p w:rsidR="00D02942" w:rsidRPr="00883971" w:rsidRDefault="004C53DC" w:rsidP="004C53DC">
      <w:pPr>
        <w:pStyle w:val="Bullet1"/>
      </w:pPr>
      <w:r w:rsidRPr="00883971">
        <w:t>a s</w:t>
      </w:r>
      <w:r w:rsidR="00D02942" w:rsidRPr="00883971">
        <w:t xml:space="preserve">hip in distress </w:t>
      </w:r>
      <w:r w:rsidR="007B7C55">
        <w:t>when</w:t>
      </w:r>
      <w:r w:rsidR="00D02942" w:rsidRPr="00883971">
        <w:t xml:space="preserve"> those on board have already been rescued, with the possible exception of those who have remained aboard or have been placed on board to attempt to deal with th</w:t>
      </w:r>
      <w:r w:rsidRPr="00883971">
        <w:t>e ship's situation.</w:t>
      </w:r>
    </w:p>
    <w:p w:rsidR="00D02942" w:rsidRPr="00883971" w:rsidRDefault="00D02942" w:rsidP="00D02942">
      <w:pPr>
        <w:pStyle w:val="BodyText"/>
      </w:pPr>
      <w:r w:rsidRPr="00883971">
        <w:t>The MAS entails the implementation of procedures and instructions enabling the forward</w:t>
      </w:r>
      <w:r w:rsidR="004C53DC" w:rsidRPr="00883971">
        <w:t>ing</w:t>
      </w:r>
      <w:r w:rsidRPr="00883971">
        <w:t xml:space="preserve"> of any given information to the competent organization and requiring the organizations concerned to go through the MAS in order</w:t>
      </w:r>
      <w:r w:rsidR="000D6A8A" w:rsidRPr="00883971">
        <w:t xml:space="preserve"> to make contact with the ship.</w:t>
      </w:r>
    </w:p>
    <w:p w:rsidR="00D02942" w:rsidRPr="00883971" w:rsidRDefault="00D02942" w:rsidP="004C53DC">
      <w:pPr>
        <w:pStyle w:val="Heading3"/>
      </w:pPr>
      <w:bookmarkStart w:id="1086" w:name="_Toc477879659"/>
      <w:r w:rsidRPr="00883971">
        <w:t>Scope</w:t>
      </w:r>
      <w:bookmarkEnd w:id="1086"/>
    </w:p>
    <w:p w:rsidR="004C53DC" w:rsidRPr="00883971" w:rsidRDefault="004C53DC" w:rsidP="004C53DC">
      <w:pPr>
        <w:pStyle w:val="BodyText"/>
      </w:pPr>
    </w:p>
    <w:p w:rsidR="00D02942" w:rsidRPr="00883971" w:rsidRDefault="00D02942" w:rsidP="004C53DC">
      <w:pPr>
        <w:pStyle w:val="Heading3"/>
      </w:pPr>
      <w:bookmarkStart w:id="1087" w:name="_Toc477879660"/>
      <w:r w:rsidRPr="00883971">
        <w:t>Objective</w:t>
      </w:r>
      <w:bookmarkEnd w:id="1087"/>
    </w:p>
    <w:p w:rsidR="004C53DC" w:rsidRPr="00883971" w:rsidRDefault="004C53DC" w:rsidP="004C53DC">
      <w:pPr>
        <w:pStyle w:val="BodyText"/>
      </w:pPr>
    </w:p>
    <w:p w:rsidR="00D02942" w:rsidRPr="00883971" w:rsidRDefault="00D02942" w:rsidP="004C53DC">
      <w:pPr>
        <w:pStyle w:val="Heading3"/>
      </w:pPr>
      <w:bookmarkStart w:id="1088" w:name="_Toc477879661"/>
      <w:r w:rsidRPr="00883971">
        <w:t>User requirements</w:t>
      </w:r>
      <w:bookmarkEnd w:id="1088"/>
    </w:p>
    <w:p w:rsidR="00D02942" w:rsidRPr="00883971" w:rsidRDefault="00D02942" w:rsidP="00D02942">
      <w:pPr>
        <w:pStyle w:val="BodyText"/>
      </w:pPr>
    </w:p>
    <w:p w:rsidR="00D02942" w:rsidRPr="00883971" w:rsidRDefault="00D02942" w:rsidP="00FF4DF0">
      <w:pPr>
        <w:pStyle w:val="Heading2"/>
      </w:pPr>
      <w:bookmarkStart w:id="1089" w:name="_Toc477879662"/>
      <w:r w:rsidRPr="00883971">
        <w:t>MS</w:t>
      </w:r>
      <w:ins w:id="1090" w:author="Administrator" w:date="2017-03-14T15:13:00Z">
        <w:r w:rsidR="00BD520C">
          <w:t>P</w:t>
        </w:r>
      </w:ins>
      <w:r w:rsidRPr="00883971">
        <w:t xml:space="preserve"> 11 Nautical Chart Service</w:t>
      </w:r>
      <w:ins w:id="1091" w:author="Administrator" w:date="2017-03-15T09:18:00Z">
        <w:r w:rsidR="003B0C3D">
          <w:t xml:space="preserve"> </w:t>
        </w:r>
        <w:r w:rsidR="003B0C3D" w:rsidRPr="003B0C3D">
          <w:rPr>
            <w:highlight w:val="yellow"/>
          </w:rPr>
          <w:t>[IHO]</w:t>
        </w:r>
      </w:ins>
      <w:bookmarkEnd w:id="1089"/>
    </w:p>
    <w:p w:rsidR="004C53DC" w:rsidRPr="00883971" w:rsidRDefault="004C53DC" w:rsidP="004C53DC">
      <w:pPr>
        <w:pStyle w:val="Heading2separationline"/>
      </w:pPr>
    </w:p>
    <w:p w:rsidR="00D02942" w:rsidRPr="00883971" w:rsidRDefault="00D02942" w:rsidP="004C53DC">
      <w:pPr>
        <w:pStyle w:val="Heading3"/>
      </w:pPr>
      <w:bookmarkStart w:id="1092" w:name="_Toc477879663"/>
      <w:r w:rsidRPr="00883971">
        <w:t>Definition</w:t>
      </w:r>
      <w:bookmarkEnd w:id="1092"/>
    </w:p>
    <w:p w:rsidR="00D02942" w:rsidRPr="00BD520C" w:rsidRDefault="00D02942" w:rsidP="00D02942">
      <w:pPr>
        <w:pStyle w:val="BodyText"/>
        <w:rPr>
          <w:highlight w:val="yellow"/>
        </w:rPr>
      </w:pPr>
      <w:r w:rsidRPr="00BD520C">
        <w:rPr>
          <w:highlight w:val="yellow"/>
        </w:rPr>
        <w:t xml:space="preserve">The aim of the nautical chart service is to safeguard navigation at sea by providing information such as nature and form of the coast, water depth, tides table, obstructions and other dangers to navigation, location </w:t>
      </w:r>
      <w:r w:rsidR="004C53DC" w:rsidRPr="00BD520C">
        <w:rPr>
          <w:highlight w:val="yellow"/>
        </w:rPr>
        <w:t>and type of aids to navigation.</w:t>
      </w:r>
    </w:p>
    <w:p w:rsidR="00D02942" w:rsidRPr="00883971" w:rsidRDefault="00D02942" w:rsidP="00D02942">
      <w:pPr>
        <w:pStyle w:val="BodyText"/>
      </w:pPr>
      <w:r w:rsidRPr="00BD520C">
        <w:rPr>
          <w:highlight w:val="yellow"/>
        </w:rPr>
        <w:t>The Nautical Chart service also ensure the distribution, update and licensing of electronic chart to vess</w:t>
      </w:r>
      <w:r w:rsidR="000D6A8A" w:rsidRPr="00BD520C">
        <w:rPr>
          <w:highlight w:val="yellow"/>
        </w:rPr>
        <w:t>els and other maritime parties.</w:t>
      </w:r>
      <w:ins w:id="1093" w:author="Administrator" w:date="2017-03-14T15:13:00Z">
        <w:r w:rsidR="00BD520C">
          <w:t xml:space="preserve">  IHO to supply text</w:t>
        </w:r>
      </w:ins>
    </w:p>
    <w:p w:rsidR="00D02942" w:rsidRPr="00883971" w:rsidRDefault="00D02942" w:rsidP="004C53DC">
      <w:pPr>
        <w:pStyle w:val="Heading3"/>
      </w:pPr>
      <w:bookmarkStart w:id="1094" w:name="_Toc477879664"/>
      <w:r w:rsidRPr="00883971">
        <w:t>Scope</w:t>
      </w:r>
      <w:bookmarkEnd w:id="1094"/>
    </w:p>
    <w:p w:rsidR="004C53DC" w:rsidRPr="00883971" w:rsidRDefault="004C53DC" w:rsidP="00D02942">
      <w:pPr>
        <w:pStyle w:val="BodyText"/>
      </w:pPr>
    </w:p>
    <w:p w:rsidR="00D02942" w:rsidRPr="00883971" w:rsidRDefault="00D02942" w:rsidP="004C53DC">
      <w:pPr>
        <w:pStyle w:val="Heading3"/>
      </w:pPr>
      <w:bookmarkStart w:id="1095" w:name="_Toc477879665"/>
      <w:r w:rsidRPr="00883971">
        <w:t>Objective</w:t>
      </w:r>
      <w:bookmarkEnd w:id="1095"/>
    </w:p>
    <w:p w:rsidR="004C53DC" w:rsidRPr="00883971" w:rsidRDefault="004C53DC" w:rsidP="00D02942">
      <w:pPr>
        <w:pStyle w:val="BodyText"/>
      </w:pPr>
    </w:p>
    <w:p w:rsidR="00D02942" w:rsidRPr="00883971" w:rsidRDefault="00D02942" w:rsidP="004C53DC">
      <w:pPr>
        <w:pStyle w:val="Heading3"/>
      </w:pPr>
      <w:bookmarkStart w:id="1096" w:name="_Toc477879666"/>
      <w:r w:rsidRPr="00883971">
        <w:t>User requirements</w:t>
      </w:r>
      <w:bookmarkEnd w:id="1096"/>
    </w:p>
    <w:p w:rsidR="00D02942" w:rsidRPr="00883971" w:rsidRDefault="00D02942" w:rsidP="00D02942">
      <w:pPr>
        <w:pStyle w:val="BodyText"/>
      </w:pPr>
    </w:p>
    <w:p w:rsidR="00D02942" w:rsidRPr="00883971" w:rsidRDefault="00D02942" w:rsidP="00FF4DF0">
      <w:pPr>
        <w:pStyle w:val="Heading2"/>
      </w:pPr>
      <w:bookmarkStart w:id="1097" w:name="_Toc477879667"/>
      <w:r w:rsidRPr="00883971">
        <w:t>MS</w:t>
      </w:r>
      <w:ins w:id="1098" w:author="Administrator" w:date="2017-03-14T15:14:00Z">
        <w:r w:rsidR="00BD520C">
          <w:t>P</w:t>
        </w:r>
      </w:ins>
      <w:r w:rsidRPr="00883971">
        <w:t xml:space="preserve"> 12 Nautical publications service</w:t>
      </w:r>
      <w:ins w:id="1099" w:author="Administrator" w:date="2017-03-15T09:19:00Z">
        <w:r w:rsidR="003B0C3D">
          <w:t xml:space="preserve"> </w:t>
        </w:r>
        <w:r w:rsidR="003B0C3D" w:rsidRPr="003B0C3D">
          <w:rPr>
            <w:highlight w:val="yellow"/>
          </w:rPr>
          <w:t>[IHO]</w:t>
        </w:r>
      </w:ins>
      <w:bookmarkEnd w:id="1097"/>
    </w:p>
    <w:p w:rsidR="004C53DC" w:rsidRPr="00883971" w:rsidRDefault="004C53DC" w:rsidP="004C53DC">
      <w:pPr>
        <w:pStyle w:val="Heading2separationline"/>
      </w:pPr>
    </w:p>
    <w:p w:rsidR="00D02942" w:rsidRPr="00883971" w:rsidRDefault="00D02942" w:rsidP="00D02942">
      <w:pPr>
        <w:pStyle w:val="BodyText"/>
      </w:pPr>
      <w:r w:rsidRPr="00883971">
        <w:t>4.12.1</w:t>
      </w:r>
      <w:r w:rsidRPr="00883971">
        <w:tab/>
        <w:t>Definition</w:t>
      </w:r>
    </w:p>
    <w:p w:rsidR="00D02942" w:rsidRPr="00BD520C" w:rsidRDefault="00D02942" w:rsidP="00D02942">
      <w:pPr>
        <w:pStyle w:val="BodyText"/>
        <w:rPr>
          <w:highlight w:val="yellow"/>
        </w:rPr>
      </w:pPr>
      <w:r w:rsidRPr="00BD520C">
        <w:rPr>
          <w:highlight w:val="yellow"/>
        </w:rPr>
        <w:t xml:space="preserve">The aim of the nautical publication service is to promote navigation awareness and safe navigation of ships. </w:t>
      </w:r>
      <w:r w:rsidR="00DF0C02" w:rsidRPr="00BD520C">
        <w:rPr>
          <w:highlight w:val="yellow"/>
        </w:rPr>
        <w:t xml:space="preserve"> </w:t>
      </w:r>
      <w:r w:rsidRPr="00BD520C">
        <w:rPr>
          <w:highlight w:val="yellow"/>
        </w:rPr>
        <w:t xml:space="preserve">The nature of waterways described by any given nautical publication changes regularly, and a mariner navigating by use of an old or uncorrected publication is courting disaster. </w:t>
      </w:r>
      <w:r w:rsidR="004C53DC" w:rsidRPr="00BD520C">
        <w:rPr>
          <w:highlight w:val="yellow"/>
        </w:rPr>
        <w:t xml:space="preserve"> Nautical publications include:</w:t>
      </w:r>
    </w:p>
    <w:p w:rsidR="00D02942" w:rsidRPr="00BD520C" w:rsidRDefault="00D02942" w:rsidP="00D02942">
      <w:pPr>
        <w:pStyle w:val="BodyText"/>
        <w:rPr>
          <w:highlight w:val="yellow"/>
        </w:rPr>
      </w:pPr>
      <w:r w:rsidRPr="00BD520C">
        <w:rPr>
          <w:highlight w:val="yellow"/>
        </w:rPr>
        <w:t>Tidal currents, aids to navigation system, buoys and fog signals, radio aids to marine navigation, chart symbols, terms and abb</w:t>
      </w:r>
      <w:r w:rsidR="004C53DC" w:rsidRPr="00BD520C">
        <w:rPr>
          <w:highlight w:val="yellow"/>
        </w:rPr>
        <w:t>reviations, sailing directions.</w:t>
      </w:r>
    </w:p>
    <w:p w:rsidR="00D02942" w:rsidRPr="00883971" w:rsidRDefault="00D02942" w:rsidP="00D02942">
      <w:pPr>
        <w:pStyle w:val="BodyText"/>
      </w:pPr>
      <w:r w:rsidRPr="00BD520C">
        <w:rPr>
          <w:highlight w:val="yellow"/>
        </w:rPr>
        <w:t xml:space="preserve">A Chart and Publication Correction Record Card system </w:t>
      </w:r>
      <w:proofErr w:type="gramStart"/>
      <w:r w:rsidRPr="00BD520C">
        <w:rPr>
          <w:highlight w:val="yellow"/>
        </w:rPr>
        <w:t>can be used</w:t>
      </w:r>
      <w:proofErr w:type="gramEnd"/>
      <w:r w:rsidRPr="00BD520C">
        <w:rPr>
          <w:highlight w:val="yellow"/>
        </w:rPr>
        <w:t xml:space="preserve"> to ensure that every publication is properly c</w:t>
      </w:r>
      <w:r w:rsidR="004C53DC" w:rsidRPr="00BD520C">
        <w:rPr>
          <w:highlight w:val="yellow"/>
        </w:rPr>
        <w:t>orrected prior use by mariners.</w:t>
      </w:r>
      <w:ins w:id="1100" w:author="Administrator" w:date="2017-03-14T15:14:00Z">
        <w:r w:rsidR="00BD520C">
          <w:t xml:space="preserve">  IHO to provide text</w:t>
        </w:r>
      </w:ins>
    </w:p>
    <w:p w:rsidR="00D02942" w:rsidRPr="00883971" w:rsidRDefault="00D02942" w:rsidP="00576659">
      <w:pPr>
        <w:pStyle w:val="Heading3"/>
      </w:pPr>
      <w:bookmarkStart w:id="1101" w:name="_Toc477879668"/>
      <w:r w:rsidRPr="00883971">
        <w:lastRenderedPageBreak/>
        <w:t>Scope</w:t>
      </w:r>
      <w:bookmarkEnd w:id="1101"/>
    </w:p>
    <w:p w:rsidR="00576659" w:rsidRPr="00883971" w:rsidRDefault="00576659" w:rsidP="00576659">
      <w:pPr>
        <w:pStyle w:val="BodyText"/>
      </w:pPr>
    </w:p>
    <w:p w:rsidR="00D02942" w:rsidRPr="00883971" w:rsidRDefault="00D02942" w:rsidP="00576659">
      <w:pPr>
        <w:pStyle w:val="Heading3"/>
      </w:pPr>
      <w:bookmarkStart w:id="1102" w:name="_Toc477879669"/>
      <w:r w:rsidRPr="00883971">
        <w:t>Objective</w:t>
      </w:r>
      <w:bookmarkEnd w:id="1102"/>
    </w:p>
    <w:p w:rsidR="00576659" w:rsidRPr="00883971" w:rsidRDefault="00576659" w:rsidP="00576659">
      <w:pPr>
        <w:pStyle w:val="BodyText"/>
      </w:pPr>
    </w:p>
    <w:p w:rsidR="00D02942" w:rsidRPr="00883971" w:rsidRDefault="00D02942" w:rsidP="00576659">
      <w:pPr>
        <w:pStyle w:val="Heading3"/>
      </w:pPr>
      <w:bookmarkStart w:id="1103" w:name="_Toc477879670"/>
      <w:r w:rsidRPr="00883971">
        <w:t>User requirements</w:t>
      </w:r>
      <w:bookmarkEnd w:id="1103"/>
    </w:p>
    <w:p w:rsidR="00D02942" w:rsidRPr="00883971" w:rsidRDefault="00D02942" w:rsidP="00D02942">
      <w:pPr>
        <w:pStyle w:val="BodyText"/>
      </w:pPr>
    </w:p>
    <w:p w:rsidR="00D02942" w:rsidRPr="00883971" w:rsidRDefault="00D02942" w:rsidP="00FF4DF0">
      <w:pPr>
        <w:pStyle w:val="Heading2"/>
      </w:pPr>
      <w:bookmarkStart w:id="1104" w:name="_Toc477879671"/>
      <w:r w:rsidRPr="00883971">
        <w:t>MSP13 Ice navigation service</w:t>
      </w:r>
      <w:ins w:id="1105" w:author="Administrator" w:date="2017-03-15T09:19:00Z">
        <w:r w:rsidR="003B0C3D">
          <w:t xml:space="preserve"> </w:t>
        </w:r>
        <w:r w:rsidR="003B0C3D" w:rsidRPr="003B0C3D">
          <w:rPr>
            <w:highlight w:val="yellow"/>
          </w:rPr>
          <w:t>[sweden]</w:t>
        </w:r>
        <w:r w:rsidR="003B0C3D">
          <w:t xml:space="preserve"> +CANADA</w:t>
        </w:r>
      </w:ins>
      <w:bookmarkEnd w:id="1104"/>
    </w:p>
    <w:p w:rsidR="00576659" w:rsidRPr="00883971" w:rsidRDefault="00576659" w:rsidP="00576659">
      <w:pPr>
        <w:pStyle w:val="Heading2separationline"/>
      </w:pPr>
    </w:p>
    <w:p w:rsidR="00D02942" w:rsidRPr="00883971" w:rsidRDefault="00D02942" w:rsidP="00576659">
      <w:pPr>
        <w:pStyle w:val="Heading3"/>
      </w:pPr>
      <w:bookmarkStart w:id="1106" w:name="_Toc477879672"/>
      <w:r w:rsidRPr="00883971">
        <w:t>Definition</w:t>
      </w:r>
      <w:bookmarkEnd w:id="1106"/>
    </w:p>
    <w:p w:rsidR="00D02942" w:rsidRPr="00883971" w:rsidRDefault="00D02942" w:rsidP="00D02942">
      <w:pPr>
        <w:pStyle w:val="BodyText"/>
      </w:pPr>
      <w:r w:rsidRPr="00883971">
        <w:t>The ice navigation service is critical to safeguard the ship navigation in ice-conditions, given how quickly the ice maps become outdated in the rapid changing conditions of the ice-covered navigational regions.</w:t>
      </w:r>
      <w:r w:rsidR="00DF0C02" w:rsidRPr="00883971">
        <w:t xml:space="preserve">  Such services include:</w:t>
      </w:r>
    </w:p>
    <w:p w:rsidR="00D02942" w:rsidRPr="00883971" w:rsidRDefault="00576659" w:rsidP="00576659">
      <w:pPr>
        <w:pStyle w:val="Bullet1"/>
      </w:pPr>
      <w:r w:rsidRPr="00883971">
        <w:t>i</w:t>
      </w:r>
      <w:r w:rsidR="00D02942" w:rsidRPr="00883971">
        <w:t>ce condition information and operational recommendations/advice</w:t>
      </w:r>
      <w:r w:rsidRPr="00883971">
        <w:t>;</w:t>
      </w:r>
    </w:p>
    <w:p w:rsidR="00D02942" w:rsidRPr="00883971" w:rsidRDefault="00576659" w:rsidP="00576659">
      <w:pPr>
        <w:pStyle w:val="Bullet1"/>
      </w:pPr>
      <w:r w:rsidRPr="00883971">
        <w:t>i</w:t>
      </w:r>
      <w:r w:rsidR="00D02942" w:rsidRPr="00883971">
        <w:t>ce condition around a vessel</w:t>
      </w:r>
      <w:r w:rsidRPr="00883971">
        <w:t>;</w:t>
      </w:r>
    </w:p>
    <w:p w:rsidR="00D02942" w:rsidRPr="00883971" w:rsidRDefault="00576659" w:rsidP="00576659">
      <w:pPr>
        <w:pStyle w:val="Bullet1"/>
      </w:pPr>
      <w:r w:rsidRPr="00883971">
        <w:t>v</w:t>
      </w:r>
      <w:r w:rsidR="00D02942" w:rsidRPr="00883971">
        <w:t>essel routing</w:t>
      </w:r>
      <w:r w:rsidRPr="00883971">
        <w:t>;</w:t>
      </w:r>
    </w:p>
    <w:p w:rsidR="00D02942" w:rsidRPr="00883971" w:rsidRDefault="00576659" w:rsidP="00576659">
      <w:pPr>
        <w:pStyle w:val="Bullet1"/>
      </w:pPr>
      <w:r w:rsidRPr="00883971">
        <w:t>v</w:t>
      </w:r>
      <w:r w:rsidR="00D02942" w:rsidRPr="00883971">
        <w:t>essel escort and ice breaking</w:t>
      </w:r>
      <w:r w:rsidRPr="00883971">
        <w:t>;</w:t>
      </w:r>
    </w:p>
    <w:p w:rsidR="00D02942" w:rsidRPr="00883971" w:rsidRDefault="00576659" w:rsidP="00576659">
      <w:pPr>
        <w:pStyle w:val="Bullet1"/>
      </w:pPr>
      <w:r w:rsidRPr="00883971">
        <w:t>i</w:t>
      </w:r>
      <w:r w:rsidR="00D02942" w:rsidRPr="00883971">
        <w:t>ce drift load and momentum</w:t>
      </w:r>
      <w:r w:rsidRPr="00883971">
        <w:t>;</w:t>
      </w:r>
    </w:p>
    <w:p w:rsidR="00D02942" w:rsidRPr="00883971" w:rsidRDefault="00576659" w:rsidP="00576659">
      <w:pPr>
        <w:pStyle w:val="Bullet1"/>
      </w:pPr>
      <w:proofErr w:type="gramStart"/>
      <w:r w:rsidRPr="00883971">
        <w:t>i</w:t>
      </w:r>
      <w:r w:rsidR="00D02942" w:rsidRPr="00883971">
        <w:t>ce</w:t>
      </w:r>
      <w:proofErr w:type="gramEnd"/>
      <w:r w:rsidR="00D02942" w:rsidRPr="00883971">
        <w:t xml:space="preserve"> patrol</w:t>
      </w:r>
      <w:r w:rsidRPr="00883971">
        <w:t>.</w:t>
      </w:r>
    </w:p>
    <w:p w:rsidR="00D02942" w:rsidRPr="00883971" w:rsidRDefault="00D02942" w:rsidP="00576659">
      <w:pPr>
        <w:pStyle w:val="Heading3"/>
      </w:pPr>
      <w:bookmarkStart w:id="1107" w:name="_Toc477879673"/>
      <w:r w:rsidRPr="00883971">
        <w:t>Scope</w:t>
      </w:r>
      <w:bookmarkEnd w:id="1107"/>
    </w:p>
    <w:p w:rsidR="00576659" w:rsidRPr="00883971" w:rsidRDefault="00576659" w:rsidP="00576659">
      <w:pPr>
        <w:pStyle w:val="BodyText"/>
      </w:pPr>
    </w:p>
    <w:p w:rsidR="00D02942" w:rsidRPr="00883971" w:rsidRDefault="00D02942" w:rsidP="00576659">
      <w:pPr>
        <w:pStyle w:val="Heading3"/>
      </w:pPr>
      <w:bookmarkStart w:id="1108" w:name="_Toc477879674"/>
      <w:r w:rsidRPr="00883971">
        <w:t>Objective</w:t>
      </w:r>
      <w:bookmarkEnd w:id="1108"/>
    </w:p>
    <w:p w:rsidR="00576659" w:rsidRPr="00883971" w:rsidRDefault="00576659" w:rsidP="00576659">
      <w:pPr>
        <w:pStyle w:val="BodyText"/>
      </w:pPr>
    </w:p>
    <w:p w:rsidR="00D02942" w:rsidRPr="00883971" w:rsidRDefault="00D02942" w:rsidP="00576659">
      <w:pPr>
        <w:pStyle w:val="Heading3"/>
      </w:pPr>
      <w:bookmarkStart w:id="1109" w:name="_Toc477879675"/>
      <w:r w:rsidRPr="00883971">
        <w:t>User requirements</w:t>
      </w:r>
      <w:bookmarkEnd w:id="1109"/>
    </w:p>
    <w:p w:rsidR="00D02942" w:rsidRPr="00883971" w:rsidRDefault="00D02942" w:rsidP="00D02942">
      <w:pPr>
        <w:pStyle w:val="BodyText"/>
      </w:pPr>
    </w:p>
    <w:p w:rsidR="00D02942" w:rsidRPr="00883971" w:rsidRDefault="00D02942" w:rsidP="00FF4DF0">
      <w:pPr>
        <w:pStyle w:val="Heading2"/>
      </w:pPr>
      <w:bookmarkStart w:id="1110" w:name="_Toc477879676"/>
      <w:r w:rsidRPr="00883971">
        <w:t>MSP14 Meteorological information service</w:t>
      </w:r>
      <w:ins w:id="1111" w:author="Administrator" w:date="2017-03-15T09:20:00Z">
        <w:r w:rsidR="003B0C3D">
          <w:t xml:space="preserve"> [</w:t>
        </w:r>
        <w:r w:rsidR="003B0C3D" w:rsidRPr="003B0C3D">
          <w:rPr>
            <w:highlight w:val="yellow"/>
          </w:rPr>
          <w:t>WMO</w:t>
        </w:r>
        <w:proofErr w:type="gramStart"/>
        <w:r w:rsidR="003B0C3D" w:rsidRPr="003B0C3D">
          <w:rPr>
            <w:highlight w:val="yellow"/>
          </w:rPr>
          <w:t>]</w:t>
        </w:r>
      </w:ins>
      <w:ins w:id="1112" w:author="Administrator" w:date="2017-03-15T09:21:00Z">
        <w:r w:rsidR="003B0C3D" w:rsidRPr="003B0C3D">
          <w:rPr>
            <w:highlight w:val="yellow"/>
          </w:rPr>
          <w:t>+</w:t>
        </w:r>
        <w:proofErr w:type="gramEnd"/>
        <w:r w:rsidR="003B0C3D" w:rsidRPr="003B0C3D">
          <w:rPr>
            <w:highlight w:val="yellow"/>
          </w:rPr>
          <w:t>NORWAY</w:t>
        </w:r>
      </w:ins>
      <w:bookmarkEnd w:id="1110"/>
    </w:p>
    <w:p w:rsidR="00576659" w:rsidRPr="00883971" w:rsidRDefault="00576659" w:rsidP="00576659">
      <w:pPr>
        <w:pStyle w:val="Heading2separationline"/>
      </w:pPr>
    </w:p>
    <w:p w:rsidR="00D02942" w:rsidRPr="00883971" w:rsidRDefault="00D02942" w:rsidP="00576659">
      <w:pPr>
        <w:pStyle w:val="Heading3"/>
      </w:pPr>
      <w:bookmarkStart w:id="1113" w:name="_Toc477879677"/>
      <w:r w:rsidRPr="00883971">
        <w:t>Definition</w:t>
      </w:r>
      <w:bookmarkEnd w:id="1113"/>
    </w:p>
    <w:p w:rsidR="00D02942" w:rsidRPr="00883971" w:rsidRDefault="00D02942" w:rsidP="00D02942">
      <w:pPr>
        <w:pStyle w:val="BodyText"/>
      </w:pPr>
      <w:r w:rsidRPr="00883971">
        <w:t>The meteorological service is essential to safeguard the traffic at sea by providing real-time weather conditions, forecasts, warnings, and weather routeing to mariners who will use these types of information to</w:t>
      </w:r>
      <w:r w:rsidR="00576659" w:rsidRPr="00883971">
        <w:t xml:space="preserve"> support their decision-making.</w:t>
      </w:r>
    </w:p>
    <w:p w:rsidR="00D02942" w:rsidRPr="00883971" w:rsidRDefault="00D02942" w:rsidP="00D02942">
      <w:pPr>
        <w:pStyle w:val="BodyText"/>
      </w:pPr>
      <w:r w:rsidRPr="00883971">
        <w:t xml:space="preserve">The meteorological service is essential to safeguard the traffic at sea by providing weather, climate digital forecasts and related information to mariners who will use these types of information to support their </w:t>
      </w:r>
      <w:proofErr w:type="gramStart"/>
      <w:r w:rsidRPr="00883971">
        <w:t>decision ma</w:t>
      </w:r>
      <w:r w:rsidR="00576659" w:rsidRPr="00883971">
        <w:t>king</w:t>
      </w:r>
      <w:proofErr w:type="gramEnd"/>
      <w:r w:rsidR="00576659" w:rsidRPr="00883971">
        <w:t>.  Such information includes:</w:t>
      </w:r>
    </w:p>
    <w:p w:rsidR="00D02942" w:rsidRPr="00883971" w:rsidRDefault="00576659" w:rsidP="00576659">
      <w:pPr>
        <w:pStyle w:val="Bullet1"/>
      </w:pPr>
      <w:r w:rsidRPr="00883971">
        <w:t>w</w:t>
      </w:r>
      <w:r w:rsidR="00D02942" w:rsidRPr="00883971">
        <w:t xml:space="preserve">eather routing, </w:t>
      </w:r>
      <w:r w:rsidRPr="00883971">
        <w:t>s</w:t>
      </w:r>
      <w:r w:rsidR="00D02942" w:rsidRPr="00883971">
        <w:t xml:space="preserve">olar radiation, </w:t>
      </w:r>
      <w:r w:rsidRPr="00883971">
        <w:t>p</w:t>
      </w:r>
      <w:r w:rsidR="00D02942" w:rsidRPr="00883971">
        <w:t>recipitation</w:t>
      </w:r>
      <w:r w:rsidRPr="00883971">
        <w:t>;</w:t>
      </w:r>
    </w:p>
    <w:p w:rsidR="00D02942" w:rsidRPr="00883971" w:rsidRDefault="00576659" w:rsidP="00576659">
      <w:pPr>
        <w:pStyle w:val="Bullet1"/>
      </w:pPr>
      <w:r w:rsidRPr="00883971">
        <w:t xml:space="preserve">cold/hot </w:t>
      </w:r>
      <w:r w:rsidR="007B7C55">
        <w:t>periods</w:t>
      </w:r>
      <w:r w:rsidRPr="00883971">
        <w:t>, warnings;</w:t>
      </w:r>
    </w:p>
    <w:p w:rsidR="00D02942" w:rsidRPr="00883971" w:rsidRDefault="00576659" w:rsidP="00576659">
      <w:pPr>
        <w:pStyle w:val="Bullet1"/>
      </w:pPr>
      <w:r w:rsidRPr="00883971">
        <w:t>a</w:t>
      </w:r>
      <w:r w:rsidR="00D02942" w:rsidRPr="00883971">
        <w:t xml:space="preserve">ir temperature, </w:t>
      </w:r>
      <w:r w:rsidRPr="00883971">
        <w:t>w</w:t>
      </w:r>
      <w:r w:rsidR="00D02942" w:rsidRPr="00883971">
        <w:t>ind speed &amp;</w:t>
      </w:r>
      <w:r w:rsidRPr="00883971">
        <w:t>d</w:t>
      </w:r>
      <w:r w:rsidR="00D02942" w:rsidRPr="00883971">
        <w:t>irection</w:t>
      </w:r>
      <w:r w:rsidRPr="00883971">
        <w:t>;</w:t>
      </w:r>
    </w:p>
    <w:p w:rsidR="00D02942" w:rsidRPr="00883971" w:rsidRDefault="00576659" w:rsidP="00576659">
      <w:pPr>
        <w:pStyle w:val="Bullet1"/>
      </w:pPr>
      <w:proofErr w:type="gramStart"/>
      <w:r w:rsidRPr="00883971">
        <w:t>c</w:t>
      </w:r>
      <w:r w:rsidR="00D02942" w:rsidRPr="00883971">
        <w:t>loud</w:t>
      </w:r>
      <w:proofErr w:type="gramEnd"/>
      <w:r w:rsidR="00D02942" w:rsidRPr="00883971">
        <w:t xml:space="preserve"> cover, </w:t>
      </w:r>
      <w:r w:rsidRPr="00883971">
        <w:t>b</w:t>
      </w:r>
      <w:r w:rsidR="00D02942" w:rsidRPr="00883971">
        <w:t>arometric pressure</w:t>
      </w:r>
      <w:r w:rsidRPr="00883971">
        <w:t>.</w:t>
      </w:r>
    </w:p>
    <w:p w:rsidR="00D02942" w:rsidRPr="00883971" w:rsidRDefault="00D02942" w:rsidP="00576659">
      <w:pPr>
        <w:pStyle w:val="Heading3"/>
      </w:pPr>
      <w:bookmarkStart w:id="1114" w:name="_Toc477879678"/>
      <w:r w:rsidRPr="00883971">
        <w:lastRenderedPageBreak/>
        <w:t>Scope</w:t>
      </w:r>
      <w:bookmarkEnd w:id="1114"/>
    </w:p>
    <w:p w:rsidR="00576659" w:rsidRPr="00883971" w:rsidRDefault="00576659" w:rsidP="00576659">
      <w:pPr>
        <w:pStyle w:val="BodyText"/>
      </w:pPr>
    </w:p>
    <w:p w:rsidR="00D02942" w:rsidRPr="00883971" w:rsidRDefault="00D02942" w:rsidP="00576659">
      <w:pPr>
        <w:pStyle w:val="Heading3"/>
      </w:pPr>
      <w:bookmarkStart w:id="1115" w:name="_Toc477879679"/>
      <w:r w:rsidRPr="00883971">
        <w:t>Objective</w:t>
      </w:r>
      <w:bookmarkEnd w:id="1115"/>
    </w:p>
    <w:p w:rsidR="00576659" w:rsidRPr="00883971" w:rsidRDefault="00576659" w:rsidP="00576659">
      <w:pPr>
        <w:pStyle w:val="BodyText"/>
      </w:pPr>
    </w:p>
    <w:p w:rsidR="00D02942" w:rsidRPr="00883971" w:rsidRDefault="00D02942" w:rsidP="00576659">
      <w:pPr>
        <w:pStyle w:val="Heading3"/>
      </w:pPr>
      <w:bookmarkStart w:id="1116" w:name="_Toc477879680"/>
      <w:r w:rsidRPr="00883971">
        <w:t>User requirements</w:t>
      </w:r>
      <w:bookmarkEnd w:id="1116"/>
    </w:p>
    <w:p w:rsidR="00576659" w:rsidRPr="00883971" w:rsidRDefault="00576659" w:rsidP="00D02942">
      <w:pPr>
        <w:pStyle w:val="BodyText"/>
      </w:pPr>
    </w:p>
    <w:p w:rsidR="00D02942" w:rsidRPr="00883971" w:rsidRDefault="00D02942" w:rsidP="00FF4DF0">
      <w:pPr>
        <w:pStyle w:val="Heading2"/>
      </w:pPr>
      <w:bookmarkStart w:id="1117" w:name="_Toc477879681"/>
      <w:r w:rsidRPr="00883971">
        <w:t xml:space="preserve">MSP15 Real-time hydrographic and environmental information </w:t>
      </w:r>
      <w:proofErr w:type="gramStart"/>
      <w:r w:rsidRPr="00883971">
        <w:t>services</w:t>
      </w:r>
      <w:proofErr w:type="gramEnd"/>
      <w:ins w:id="1118" w:author="Administrator" w:date="2017-03-15T09:21:00Z">
        <w:r w:rsidR="003B0C3D">
          <w:br/>
        </w:r>
        <w:r w:rsidR="003B0C3D" w:rsidRPr="003B0C3D">
          <w:rPr>
            <w:highlight w:val="yellow"/>
          </w:rPr>
          <w:t>[IHO]</w:t>
        </w:r>
      </w:ins>
      <w:bookmarkEnd w:id="1117"/>
      <w:ins w:id="1119" w:author="Administrator" w:date="2017-03-15T09:22:00Z">
        <w:r w:rsidR="003B0C3D">
          <w:t xml:space="preserve"> </w:t>
        </w:r>
      </w:ins>
    </w:p>
    <w:p w:rsidR="00576659" w:rsidRPr="00883971" w:rsidRDefault="00576659" w:rsidP="00576659">
      <w:pPr>
        <w:pStyle w:val="Heading2separationline"/>
      </w:pPr>
    </w:p>
    <w:p w:rsidR="00D02942" w:rsidRPr="00883971" w:rsidRDefault="00D02942" w:rsidP="00576659">
      <w:pPr>
        <w:pStyle w:val="Heading3"/>
      </w:pPr>
      <w:bookmarkStart w:id="1120" w:name="_Toc477879682"/>
      <w:r w:rsidRPr="00883971">
        <w:t>Definition</w:t>
      </w:r>
      <w:bookmarkEnd w:id="1120"/>
    </w:p>
    <w:p w:rsidR="00D02942" w:rsidRPr="00BD520C" w:rsidRDefault="00D02942" w:rsidP="00D02942">
      <w:pPr>
        <w:pStyle w:val="BodyText"/>
        <w:rPr>
          <w:highlight w:val="yellow"/>
        </w:rPr>
      </w:pPr>
      <w:r w:rsidRPr="00BD520C">
        <w:rPr>
          <w:highlight w:val="yellow"/>
        </w:rPr>
        <w:t>The real time and forecast hydrographic and environmental information services are essential to safeguard navigation at s</w:t>
      </w:r>
      <w:r w:rsidR="00576659" w:rsidRPr="00BD520C">
        <w:rPr>
          <w:highlight w:val="yellow"/>
        </w:rPr>
        <w:t>ea and protect the environment.</w:t>
      </w:r>
    </w:p>
    <w:p w:rsidR="00D02942" w:rsidRPr="00BD520C" w:rsidRDefault="00D02942" w:rsidP="00D02942">
      <w:pPr>
        <w:pStyle w:val="BodyText"/>
        <w:rPr>
          <w:highlight w:val="yellow"/>
        </w:rPr>
      </w:pPr>
      <w:r w:rsidRPr="00BD520C">
        <w:rPr>
          <w:highlight w:val="yellow"/>
        </w:rPr>
        <w:t xml:space="preserve">The real time hydrographic and environmental information service is essential to safeguard navigation at sea and protect the environment. </w:t>
      </w:r>
      <w:r w:rsidR="00576659" w:rsidRPr="00BD520C">
        <w:rPr>
          <w:highlight w:val="yellow"/>
        </w:rPr>
        <w:t xml:space="preserve"> </w:t>
      </w:r>
      <w:r w:rsidRPr="00BD520C">
        <w:rPr>
          <w:highlight w:val="yellow"/>
        </w:rPr>
        <w:t>Th</w:t>
      </w:r>
      <w:r w:rsidR="00576659" w:rsidRPr="00BD520C">
        <w:rPr>
          <w:highlight w:val="yellow"/>
        </w:rPr>
        <w:t xml:space="preserve">e service provided </w:t>
      </w:r>
      <w:r w:rsidR="007B7C55" w:rsidRPr="00BD520C">
        <w:rPr>
          <w:highlight w:val="yellow"/>
        </w:rPr>
        <w:t>include</w:t>
      </w:r>
      <w:r w:rsidR="00576659" w:rsidRPr="00BD520C">
        <w:rPr>
          <w:highlight w:val="yellow"/>
        </w:rPr>
        <w:t>:</w:t>
      </w:r>
    </w:p>
    <w:p w:rsidR="00D02942" w:rsidRPr="00BD520C" w:rsidRDefault="00576659" w:rsidP="00576659">
      <w:pPr>
        <w:pStyle w:val="Bullet1"/>
        <w:rPr>
          <w:highlight w:val="yellow"/>
        </w:rPr>
      </w:pPr>
      <w:r w:rsidRPr="00BD520C">
        <w:rPr>
          <w:highlight w:val="yellow"/>
        </w:rPr>
        <w:t>c</w:t>
      </w:r>
      <w:r w:rsidR="00D02942" w:rsidRPr="00BD520C">
        <w:rPr>
          <w:highlight w:val="yellow"/>
        </w:rPr>
        <w:t>urrent speed and direction</w:t>
      </w:r>
      <w:r w:rsidRPr="00BD520C">
        <w:rPr>
          <w:highlight w:val="yellow"/>
        </w:rPr>
        <w:t>;</w:t>
      </w:r>
    </w:p>
    <w:p w:rsidR="00D02942" w:rsidRPr="00BD520C" w:rsidRDefault="00576659" w:rsidP="00576659">
      <w:pPr>
        <w:pStyle w:val="Bullet1"/>
        <w:rPr>
          <w:highlight w:val="yellow"/>
        </w:rPr>
      </w:pPr>
      <w:r w:rsidRPr="00BD520C">
        <w:rPr>
          <w:highlight w:val="yellow"/>
        </w:rPr>
        <w:t>w</w:t>
      </w:r>
      <w:r w:rsidR="00D02942" w:rsidRPr="00BD520C">
        <w:rPr>
          <w:highlight w:val="yellow"/>
        </w:rPr>
        <w:t>ave height</w:t>
      </w:r>
      <w:r w:rsidRPr="00BD520C">
        <w:rPr>
          <w:highlight w:val="yellow"/>
        </w:rPr>
        <w:t>;</w:t>
      </w:r>
    </w:p>
    <w:p w:rsidR="00D02942" w:rsidRPr="00BD520C" w:rsidRDefault="00576659" w:rsidP="00576659">
      <w:pPr>
        <w:pStyle w:val="Bullet1"/>
        <w:rPr>
          <w:highlight w:val="yellow"/>
        </w:rPr>
      </w:pPr>
      <w:r w:rsidRPr="00BD520C">
        <w:rPr>
          <w:highlight w:val="yellow"/>
        </w:rPr>
        <w:t>m</w:t>
      </w:r>
      <w:r w:rsidR="00D02942" w:rsidRPr="00BD520C">
        <w:rPr>
          <w:highlight w:val="yellow"/>
        </w:rPr>
        <w:t>arine habitat and bathymetry</w:t>
      </w:r>
      <w:r w:rsidRPr="00BD520C">
        <w:rPr>
          <w:highlight w:val="yellow"/>
        </w:rPr>
        <w:t>;</w:t>
      </w:r>
    </w:p>
    <w:p w:rsidR="00D02942" w:rsidRPr="00BD520C" w:rsidRDefault="00D02942" w:rsidP="00576659">
      <w:pPr>
        <w:pStyle w:val="Bullet1"/>
        <w:rPr>
          <w:highlight w:val="yellow"/>
        </w:rPr>
      </w:pPr>
      <w:r w:rsidRPr="00BD520C">
        <w:rPr>
          <w:highlight w:val="yellow"/>
        </w:rPr>
        <w:t>Sailing Directions (or pilots): detailed descriptions of areas of the sea, shipping routes, harbours, aids to navigation, regulations, etc.</w:t>
      </w:r>
      <w:r w:rsidR="00576659" w:rsidRPr="00BD520C">
        <w:rPr>
          <w:highlight w:val="yellow"/>
        </w:rPr>
        <w:t>;</w:t>
      </w:r>
    </w:p>
    <w:p w:rsidR="00D02942" w:rsidRPr="00BD520C" w:rsidRDefault="00D02942" w:rsidP="00576659">
      <w:pPr>
        <w:pStyle w:val="Bullet1"/>
        <w:rPr>
          <w:highlight w:val="yellow"/>
        </w:rPr>
      </w:pPr>
      <w:r w:rsidRPr="00BD520C">
        <w:rPr>
          <w:highlight w:val="yellow"/>
        </w:rPr>
        <w:t xml:space="preserve">Lists of lights: descriptions of lighthouses and </w:t>
      </w:r>
      <w:proofErr w:type="spellStart"/>
      <w:r w:rsidRPr="00BD520C">
        <w:rPr>
          <w:highlight w:val="yellow"/>
        </w:rPr>
        <w:t>lightbouys</w:t>
      </w:r>
      <w:proofErr w:type="spellEnd"/>
      <w:r w:rsidR="00576659" w:rsidRPr="00BD520C">
        <w:rPr>
          <w:highlight w:val="yellow"/>
        </w:rPr>
        <w:t>;</w:t>
      </w:r>
    </w:p>
    <w:p w:rsidR="00D02942" w:rsidRPr="00BD520C" w:rsidRDefault="00576659" w:rsidP="00576659">
      <w:pPr>
        <w:pStyle w:val="Bullet1"/>
        <w:rPr>
          <w:highlight w:val="yellow"/>
        </w:rPr>
      </w:pPr>
      <w:r w:rsidRPr="00BD520C">
        <w:rPr>
          <w:highlight w:val="yellow"/>
        </w:rPr>
        <w:t>t</w:t>
      </w:r>
      <w:r w:rsidR="00D02942" w:rsidRPr="00BD520C">
        <w:rPr>
          <w:highlight w:val="yellow"/>
        </w:rPr>
        <w:t>ide surge prediction tables and tidal stream atlases</w:t>
      </w:r>
      <w:r w:rsidRPr="00BD520C">
        <w:rPr>
          <w:highlight w:val="yellow"/>
        </w:rPr>
        <w:t>;</w:t>
      </w:r>
    </w:p>
    <w:p w:rsidR="00D02942" w:rsidRPr="00BD520C" w:rsidRDefault="00576659" w:rsidP="00576659">
      <w:pPr>
        <w:pStyle w:val="Bullet1"/>
        <w:rPr>
          <w:highlight w:val="yellow"/>
        </w:rPr>
      </w:pPr>
      <w:r w:rsidRPr="00BD520C">
        <w:rPr>
          <w:highlight w:val="yellow"/>
        </w:rPr>
        <w:t>e</w:t>
      </w:r>
      <w:r w:rsidR="00D02942" w:rsidRPr="00BD520C">
        <w:rPr>
          <w:highlight w:val="yellow"/>
        </w:rPr>
        <w:t>phemerides and nautical almanacs for celestial navigation</w:t>
      </w:r>
      <w:r w:rsidRPr="00BD520C">
        <w:rPr>
          <w:highlight w:val="yellow"/>
        </w:rPr>
        <w:t>;</w:t>
      </w:r>
    </w:p>
    <w:p w:rsidR="00D02942" w:rsidRDefault="00D02942" w:rsidP="00576659">
      <w:pPr>
        <w:pStyle w:val="Bullet1"/>
        <w:rPr>
          <w:ins w:id="1121" w:author="Administrator" w:date="2017-03-14T15:15:00Z"/>
          <w:highlight w:val="yellow"/>
        </w:rPr>
      </w:pPr>
      <w:r w:rsidRPr="00BD520C">
        <w:rPr>
          <w:highlight w:val="yellow"/>
        </w:rPr>
        <w:t>Notice to Mariners: periodical (</w:t>
      </w:r>
      <w:proofErr w:type="gramStart"/>
      <w:r w:rsidRPr="00BD520C">
        <w:rPr>
          <w:highlight w:val="yellow"/>
        </w:rPr>
        <w:t>often weekly</w:t>
      </w:r>
      <w:proofErr w:type="gramEnd"/>
      <w:r w:rsidRPr="00BD520C">
        <w:rPr>
          <w:highlight w:val="yellow"/>
        </w:rPr>
        <w:t>) updates and corrections for n</w:t>
      </w:r>
      <w:r w:rsidR="00576659" w:rsidRPr="00BD520C">
        <w:rPr>
          <w:highlight w:val="yellow"/>
        </w:rPr>
        <w:t>autical charts and publications.</w:t>
      </w:r>
    </w:p>
    <w:p w:rsidR="00BD520C" w:rsidRPr="00BD520C" w:rsidRDefault="00BD520C" w:rsidP="00BD520C">
      <w:pPr>
        <w:pStyle w:val="BodyText"/>
        <w:rPr>
          <w:highlight w:val="yellow"/>
        </w:rPr>
      </w:pPr>
      <w:ins w:id="1122" w:author="Administrator" w:date="2017-03-14T15:15:00Z">
        <w:r>
          <w:rPr>
            <w:highlight w:val="yellow"/>
          </w:rPr>
          <w:t>IHO to provide text</w:t>
        </w:r>
      </w:ins>
    </w:p>
    <w:p w:rsidR="00D02942" w:rsidRPr="00883971" w:rsidRDefault="00D02942" w:rsidP="00576659">
      <w:pPr>
        <w:pStyle w:val="Heading3"/>
      </w:pPr>
      <w:bookmarkStart w:id="1123" w:name="_Toc477879683"/>
      <w:r w:rsidRPr="00883971">
        <w:t>Scope</w:t>
      </w:r>
      <w:bookmarkEnd w:id="1123"/>
    </w:p>
    <w:p w:rsidR="00576659" w:rsidRPr="00883971" w:rsidRDefault="00576659" w:rsidP="00576659">
      <w:pPr>
        <w:pStyle w:val="BodyText"/>
      </w:pPr>
    </w:p>
    <w:p w:rsidR="00D02942" w:rsidRPr="00883971" w:rsidRDefault="00D02942" w:rsidP="00576659">
      <w:pPr>
        <w:pStyle w:val="Heading3"/>
      </w:pPr>
      <w:bookmarkStart w:id="1124" w:name="_Toc477879684"/>
      <w:r w:rsidRPr="00883971">
        <w:t>Objective</w:t>
      </w:r>
      <w:bookmarkEnd w:id="1124"/>
    </w:p>
    <w:p w:rsidR="00576659" w:rsidRPr="00883971" w:rsidRDefault="00576659" w:rsidP="00576659">
      <w:pPr>
        <w:pStyle w:val="BodyText"/>
      </w:pPr>
    </w:p>
    <w:p w:rsidR="00D02942" w:rsidRPr="00883971" w:rsidRDefault="00D02942" w:rsidP="00576659">
      <w:pPr>
        <w:pStyle w:val="Heading3"/>
      </w:pPr>
      <w:bookmarkStart w:id="1125" w:name="_Toc477879685"/>
      <w:r w:rsidRPr="00883971">
        <w:t>User requirement</w:t>
      </w:r>
      <w:bookmarkEnd w:id="1125"/>
    </w:p>
    <w:p w:rsidR="00D02942" w:rsidRPr="00883971" w:rsidRDefault="00D02942" w:rsidP="00D02942">
      <w:pPr>
        <w:pStyle w:val="BodyText"/>
      </w:pPr>
    </w:p>
    <w:p w:rsidR="00D02942" w:rsidRPr="00883971" w:rsidRDefault="00D02942" w:rsidP="00FF4DF0">
      <w:pPr>
        <w:pStyle w:val="Heading2"/>
      </w:pPr>
      <w:bookmarkStart w:id="1126" w:name="_Toc477879686"/>
      <w:r w:rsidRPr="00883971">
        <w:t>MSP16 Search and Rescue (SAR) Service</w:t>
      </w:r>
      <w:ins w:id="1127" w:author="Administrator" w:date="2017-03-15T09:23:00Z">
        <w:r w:rsidR="003B0C3D">
          <w:t xml:space="preserve"> </w:t>
        </w:r>
        <w:r w:rsidR="003B0C3D" w:rsidRPr="003B0C3D">
          <w:rPr>
            <w:highlight w:val="yellow"/>
          </w:rPr>
          <w:t>[NORWAY]</w:t>
        </w:r>
        <w:r w:rsidR="003B0C3D">
          <w:t xml:space="preserve"> +IMRF</w:t>
        </w:r>
      </w:ins>
      <w:ins w:id="1128" w:author="Administrator" w:date="2017-03-15T10:08:00Z">
        <w:r w:rsidR="00AA76BC">
          <w:t>+sweden</w:t>
        </w:r>
      </w:ins>
      <w:bookmarkEnd w:id="1126"/>
    </w:p>
    <w:p w:rsidR="00576659" w:rsidRPr="00883971" w:rsidRDefault="00576659" w:rsidP="00576659">
      <w:pPr>
        <w:pStyle w:val="Heading2separationline"/>
      </w:pPr>
    </w:p>
    <w:p w:rsidR="00D02942" w:rsidRPr="00883971" w:rsidRDefault="00D02942" w:rsidP="00576659">
      <w:pPr>
        <w:pStyle w:val="Heading3"/>
      </w:pPr>
      <w:bookmarkStart w:id="1129" w:name="_Toc477879687"/>
      <w:r w:rsidRPr="00883971">
        <w:t>Definition</w:t>
      </w:r>
      <w:bookmarkEnd w:id="1129"/>
    </w:p>
    <w:p w:rsidR="00D02942" w:rsidRPr="00883971" w:rsidRDefault="00D02942" w:rsidP="00D02942">
      <w:pPr>
        <w:pStyle w:val="BodyText"/>
      </w:pPr>
      <w:r w:rsidRPr="00883971">
        <w:t>The SAR service is responsible for assisting, coordinating search and rescue operations at sea. In maintaining a state of full readiness, the Services may assist the followi</w:t>
      </w:r>
      <w:r w:rsidR="00BC70AA" w:rsidRPr="00883971">
        <w:t>ng search and rescue functions:</w:t>
      </w:r>
    </w:p>
    <w:p w:rsidR="00D02942" w:rsidRPr="00883971" w:rsidRDefault="00D02942" w:rsidP="007A149E">
      <w:pPr>
        <w:pStyle w:val="Bullet1"/>
      </w:pPr>
      <w:r w:rsidRPr="00883971">
        <w:t>The crew and pas</w:t>
      </w:r>
      <w:r w:rsidR="00DF0C02" w:rsidRPr="00883971">
        <w:t>sengers of vessels in distress;</w:t>
      </w:r>
    </w:p>
    <w:p w:rsidR="00D02942" w:rsidRPr="00883971" w:rsidRDefault="00D02942" w:rsidP="007A149E">
      <w:pPr>
        <w:pStyle w:val="Bullet1"/>
      </w:pPr>
      <w:r w:rsidRPr="00883971">
        <w:t>Victims of maritime and aircraft accidents or incidents</w:t>
      </w:r>
      <w:r w:rsidR="007A149E" w:rsidRPr="00883971">
        <w:t>.</w:t>
      </w:r>
    </w:p>
    <w:p w:rsidR="00D02942" w:rsidRPr="00883971" w:rsidRDefault="00D02942" w:rsidP="00D02942">
      <w:pPr>
        <w:pStyle w:val="BodyText"/>
      </w:pPr>
      <w:r w:rsidRPr="00883971">
        <w:lastRenderedPageBreak/>
        <w:t xml:space="preserve">The SAR services must also coordinate the evacuation of seriously injured or ill person from a vessel at sea when the person requires medical treatment sooner than the vessel would be able to get him or her </w:t>
      </w:r>
      <w:r w:rsidR="00DF0C02" w:rsidRPr="00883971">
        <w:t>to a suitable medical facility.</w:t>
      </w:r>
    </w:p>
    <w:p w:rsidR="00D02942" w:rsidRPr="00883971" w:rsidRDefault="00D02942" w:rsidP="00D02942">
      <w:pPr>
        <w:pStyle w:val="BodyText"/>
      </w:pPr>
      <w:r w:rsidRPr="00883971">
        <w:t xml:space="preserve">The Services may also be pro-actively </w:t>
      </w:r>
      <w:r w:rsidR="00DF0C02" w:rsidRPr="00883971">
        <w:t>involved in activities such as:</w:t>
      </w:r>
    </w:p>
    <w:p w:rsidR="00D02942" w:rsidRPr="00883971" w:rsidRDefault="00D02942" w:rsidP="00371E61">
      <w:pPr>
        <w:pStyle w:val="Bullet1"/>
      </w:pPr>
      <w:r w:rsidRPr="00883971">
        <w:t>Information collection, distri</w:t>
      </w:r>
      <w:r w:rsidR="00D40ADD" w:rsidRPr="00883971">
        <w:t>bution, and coordination;</w:t>
      </w:r>
    </w:p>
    <w:p w:rsidR="00D02942" w:rsidRPr="00883971" w:rsidRDefault="00D02942" w:rsidP="00371E61">
      <w:pPr>
        <w:pStyle w:val="Bullet1"/>
      </w:pPr>
      <w:r w:rsidRPr="00883971">
        <w:t>Monitoring towing operations</w:t>
      </w:r>
      <w:r w:rsidR="00D17E13" w:rsidRPr="00883971">
        <w:t>;</w:t>
      </w:r>
    </w:p>
    <w:p w:rsidR="00D02942" w:rsidRPr="00883971" w:rsidRDefault="00D02942" w:rsidP="00371E61">
      <w:pPr>
        <w:pStyle w:val="Bullet1"/>
      </w:pPr>
      <w:r w:rsidRPr="00883971">
        <w:t>Monitors and evaluates levels of risk from Maritime Safety Information (MSI) broadcasts to ensure an immediate response in case of life thr</w:t>
      </w:r>
      <w:r w:rsidR="00D17E13" w:rsidRPr="00883971">
        <w:t>eatening situations developing;</w:t>
      </w:r>
    </w:p>
    <w:p w:rsidR="00D02942" w:rsidRPr="00883971" w:rsidRDefault="00D02942" w:rsidP="00371E61">
      <w:pPr>
        <w:pStyle w:val="Bullet1"/>
      </w:pPr>
      <w:r w:rsidRPr="00883971">
        <w:t>Monitoring vessels not under command</w:t>
      </w:r>
      <w:r w:rsidR="00D17E13" w:rsidRPr="00883971">
        <w:t>;</w:t>
      </w:r>
    </w:p>
    <w:p w:rsidR="00D02942" w:rsidRPr="00883971" w:rsidRDefault="00D02942" w:rsidP="00371E61">
      <w:pPr>
        <w:pStyle w:val="Bullet1"/>
      </w:pPr>
      <w:r w:rsidRPr="00883971">
        <w:t>Polluti</w:t>
      </w:r>
      <w:r w:rsidR="00D17E13" w:rsidRPr="00883971">
        <w:t xml:space="preserve">on reports and vessels aground. </w:t>
      </w:r>
    </w:p>
    <w:p w:rsidR="00D02942" w:rsidRPr="00883971" w:rsidRDefault="00D02942" w:rsidP="00D17E13">
      <w:pPr>
        <w:pStyle w:val="Heading3"/>
      </w:pPr>
      <w:bookmarkStart w:id="1130" w:name="_Toc477879688"/>
      <w:r w:rsidRPr="00883971">
        <w:t>Scope</w:t>
      </w:r>
      <w:bookmarkEnd w:id="1130"/>
    </w:p>
    <w:p w:rsidR="00350F3C" w:rsidRPr="00883971" w:rsidRDefault="00350F3C" w:rsidP="00350F3C">
      <w:pPr>
        <w:pStyle w:val="BodyText"/>
      </w:pPr>
    </w:p>
    <w:p w:rsidR="00D02942" w:rsidRPr="00883971" w:rsidRDefault="00D02942" w:rsidP="00D17E13">
      <w:pPr>
        <w:pStyle w:val="Heading3"/>
      </w:pPr>
      <w:bookmarkStart w:id="1131" w:name="_Toc477879689"/>
      <w:r w:rsidRPr="00883971">
        <w:t>Objective</w:t>
      </w:r>
      <w:bookmarkEnd w:id="1131"/>
    </w:p>
    <w:p w:rsidR="00350F3C" w:rsidRPr="00883971" w:rsidRDefault="00350F3C" w:rsidP="00350F3C">
      <w:pPr>
        <w:pStyle w:val="BodyText"/>
      </w:pPr>
    </w:p>
    <w:p w:rsidR="00D02942" w:rsidRPr="00883971" w:rsidRDefault="00D02942" w:rsidP="00D17E13">
      <w:pPr>
        <w:pStyle w:val="Heading3"/>
      </w:pPr>
      <w:bookmarkStart w:id="1132" w:name="_Toc477879690"/>
      <w:r w:rsidRPr="00883971">
        <w:t>User requirements</w:t>
      </w:r>
      <w:bookmarkEnd w:id="1132"/>
    </w:p>
    <w:p w:rsidR="00D02942" w:rsidRPr="00883971" w:rsidRDefault="00D02942" w:rsidP="00D02942">
      <w:pPr>
        <w:pStyle w:val="BodyText"/>
      </w:pPr>
    </w:p>
    <w:p w:rsidR="00D02942" w:rsidRPr="00883971" w:rsidRDefault="00D02942" w:rsidP="00FF4DF0">
      <w:pPr>
        <w:pStyle w:val="Heading2"/>
      </w:pPr>
      <w:bookmarkStart w:id="1133" w:name="_Toc477879691"/>
      <w:r w:rsidRPr="00883971">
        <w:t>MS</w:t>
      </w:r>
      <w:r w:rsidR="00E6247D">
        <w:t>P</w:t>
      </w:r>
      <w:r w:rsidRPr="00883971">
        <w:t>17 Aids to Navigation services (A</w:t>
      </w:r>
      <w:r w:rsidR="00751572" w:rsidRPr="00883971">
        <w:t>to</w:t>
      </w:r>
      <w:r w:rsidRPr="00883971">
        <w:t>N)</w:t>
      </w:r>
      <w:ins w:id="1134" w:author="Administrator" w:date="2017-03-15T09:23:00Z">
        <w:r w:rsidR="005B13C4">
          <w:t xml:space="preserve"> </w:t>
        </w:r>
        <w:r w:rsidR="005B13C4" w:rsidRPr="005B13C4">
          <w:rPr>
            <w:highlight w:val="yellow"/>
          </w:rPr>
          <w:t>[IALA</w:t>
        </w:r>
        <w:proofErr w:type="gramStart"/>
        <w:r w:rsidR="005B13C4" w:rsidRPr="005B13C4">
          <w:rPr>
            <w:highlight w:val="yellow"/>
          </w:rPr>
          <w:t>]</w:t>
        </w:r>
      </w:ins>
      <w:ins w:id="1135" w:author="Administrator" w:date="2017-03-15T09:24:00Z">
        <w:r w:rsidR="005B13C4" w:rsidRPr="005B13C4">
          <w:rPr>
            <w:highlight w:val="yellow"/>
          </w:rPr>
          <w:t>(</w:t>
        </w:r>
      </w:ins>
      <w:proofErr w:type="gramEnd"/>
      <w:ins w:id="1136" w:author="Administrator" w:date="2017-03-15T09:23:00Z">
        <w:r w:rsidR="005B13C4" w:rsidRPr="005B13C4">
          <w:rPr>
            <w:highlight w:val="yellow"/>
          </w:rPr>
          <w:t>arm</w:t>
        </w:r>
      </w:ins>
      <w:ins w:id="1137" w:author="Administrator" w:date="2017-03-15T09:24:00Z">
        <w:r w:rsidR="005B13C4" w:rsidRPr="005B13C4">
          <w:rPr>
            <w:highlight w:val="yellow"/>
          </w:rPr>
          <w:t>)</w:t>
        </w:r>
      </w:ins>
      <w:bookmarkEnd w:id="1133"/>
    </w:p>
    <w:p w:rsidR="00787BC8" w:rsidRPr="00883971" w:rsidRDefault="00787BC8" w:rsidP="00787BC8">
      <w:pPr>
        <w:pStyle w:val="Heading2separationline"/>
      </w:pPr>
    </w:p>
    <w:p w:rsidR="00D02942" w:rsidRPr="00883971" w:rsidRDefault="00D02942" w:rsidP="00D02942">
      <w:pPr>
        <w:pStyle w:val="BodyText"/>
      </w:pPr>
    </w:p>
    <w:p w:rsidR="00D02942" w:rsidRPr="00883971" w:rsidRDefault="00D02942" w:rsidP="00FF4DF0">
      <w:pPr>
        <w:pStyle w:val="Heading2"/>
      </w:pPr>
      <w:bookmarkStart w:id="1138" w:name="_Toc477879692"/>
      <w:r w:rsidRPr="00883971">
        <w:t>MS</w:t>
      </w:r>
      <w:r w:rsidR="00E6247D">
        <w:t>P</w:t>
      </w:r>
      <w:r w:rsidRPr="00883971">
        <w:t>18 Communication services</w:t>
      </w:r>
      <w:ins w:id="1139" w:author="Administrator" w:date="2017-03-15T09:24:00Z">
        <w:r w:rsidR="005B13C4">
          <w:t xml:space="preserve"> </w:t>
        </w:r>
        <w:r w:rsidR="005B13C4" w:rsidRPr="005B13C4">
          <w:rPr>
            <w:highlight w:val="yellow"/>
          </w:rPr>
          <w:t>[IALA]</w:t>
        </w:r>
      </w:ins>
      <w:bookmarkEnd w:id="1138"/>
    </w:p>
    <w:p w:rsidR="00787BC8" w:rsidRPr="00883971" w:rsidRDefault="00787BC8" w:rsidP="00787BC8">
      <w:pPr>
        <w:pStyle w:val="Heading2separationline"/>
      </w:pPr>
    </w:p>
    <w:p w:rsidR="00D02942" w:rsidRPr="00883971" w:rsidRDefault="00D02942" w:rsidP="00D02942">
      <w:pPr>
        <w:pStyle w:val="BodyText"/>
      </w:pPr>
    </w:p>
    <w:p w:rsidR="00D02942" w:rsidRPr="00883971" w:rsidRDefault="00D02942" w:rsidP="00FF4DF0">
      <w:pPr>
        <w:pStyle w:val="Heading2"/>
      </w:pPr>
      <w:bookmarkStart w:id="1140" w:name="_Toc477879693"/>
      <w:r w:rsidRPr="00883971">
        <w:t>MS</w:t>
      </w:r>
      <w:r w:rsidR="00E6247D">
        <w:t>P</w:t>
      </w:r>
      <w:r w:rsidRPr="00883971">
        <w:t>19 PNT and augmentation services</w:t>
      </w:r>
      <w:ins w:id="1141" w:author="Administrator" w:date="2017-03-15T09:24:00Z">
        <w:r w:rsidR="005B13C4">
          <w:t xml:space="preserve"> </w:t>
        </w:r>
        <w:r w:rsidR="005B13C4" w:rsidRPr="005B13C4">
          <w:rPr>
            <w:highlight w:val="yellow"/>
          </w:rPr>
          <w:t>[UK GLA]</w:t>
        </w:r>
      </w:ins>
      <w:bookmarkEnd w:id="1140"/>
    </w:p>
    <w:p w:rsidR="008D251B" w:rsidRPr="00883971" w:rsidRDefault="008D251B" w:rsidP="008D251B">
      <w:pPr>
        <w:pStyle w:val="Heading2separationline"/>
      </w:pPr>
    </w:p>
    <w:p w:rsidR="00D02942" w:rsidRPr="00883971" w:rsidRDefault="00D02942" w:rsidP="00D02942">
      <w:pPr>
        <w:pStyle w:val="BodyText"/>
      </w:pPr>
    </w:p>
    <w:p w:rsidR="00D02942" w:rsidRPr="00883971" w:rsidRDefault="00D02942" w:rsidP="00FF4DF0">
      <w:pPr>
        <w:pStyle w:val="Heading2"/>
      </w:pPr>
      <w:bookmarkStart w:id="1142" w:name="_Toc477879694"/>
      <w:r w:rsidRPr="00883971">
        <w:t>[MS</w:t>
      </w:r>
      <w:r w:rsidR="00E6247D">
        <w:t>P</w:t>
      </w:r>
      <w:r w:rsidRPr="00883971">
        <w:t>20 Anti-piracy information]</w:t>
      </w:r>
      <w:ins w:id="1143" w:author="Administrator" w:date="2017-03-15T09:25:00Z">
        <w:r w:rsidR="005B13C4">
          <w:t xml:space="preserve"> </w:t>
        </w:r>
      </w:ins>
      <w:ins w:id="1144" w:author="Administrator" w:date="2017-03-15T09:26:00Z">
        <w:r w:rsidR="005B13C4" w:rsidRPr="005B13C4">
          <w:rPr>
            <w:highlight w:val="yellow"/>
          </w:rPr>
          <w:t>[IMB]</w:t>
        </w:r>
      </w:ins>
      <w:bookmarkEnd w:id="1142"/>
    </w:p>
    <w:p w:rsidR="005972AF" w:rsidRPr="00883971" w:rsidRDefault="005972AF" w:rsidP="005972AF">
      <w:pPr>
        <w:pStyle w:val="Heading2separationline"/>
      </w:pPr>
    </w:p>
    <w:p w:rsidR="00D02942" w:rsidRPr="00883971" w:rsidRDefault="00D02942" w:rsidP="00D02942">
      <w:pPr>
        <w:pStyle w:val="BodyText"/>
      </w:pPr>
    </w:p>
    <w:p w:rsidR="00D02942" w:rsidRPr="00883971" w:rsidRDefault="00296CDF" w:rsidP="002902C4">
      <w:pPr>
        <w:pStyle w:val="Heading1"/>
      </w:pPr>
      <w:bookmarkStart w:id="1145" w:name="_Toc477879695"/>
      <w:r w:rsidRPr="00883971">
        <w:t>ASSESSMENT OF SUITABLE SERVICES</w:t>
      </w:r>
      <w:bookmarkEnd w:id="1145"/>
    </w:p>
    <w:p w:rsidR="00296CDF" w:rsidRPr="00883971" w:rsidRDefault="00296CDF" w:rsidP="00296CDF">
      <w:pPr>
        <w:pStyle w:val="Heading1separatationline"/>
      </w:pPr>
    </w:p>
    <w:p w:rsidR="00D02942" w:rsidRPr="00883971" w:rsidRDefault="00D02942" w:rsidP="00FF4DF0">
      <w:pPr>
        <w:pStyle w:val="Heading2"/>
      </w:pPr>
      <w:bookmarkStart w:id="1146" w:name="_Toc477879696"/>
      <w:r w:rsidRPr="00883971">
        <w:t>Services</w:t>
      </w:r>
      <w:bookmarkEnd w:id="1146"/>
    </w:p>
    <w:p w:rsidR="00296CDF" w:rsidRPr="00883971" w:rsidRDefault="00296CDF" w:rsidP="00296CDF">
      <w:pPr>
        <w:pStyle w:val="Heading2separationline"/>
      </w:pPr>
    </w:p>
    <w:p w:rsidR="00296CDF" w:rsidRPr="00883971" w:rsidRDefault="00296CDF" w:rsidP="00296CDF">
      <w:pPr>
        <w:pStyle w:val="BodyText"/>
      </w:pPr>
    </w:p>
    <w:p w:rsidR="00D02942" w:rsidRPr="00883971" w:rsidRDefault="00D02942" w:rsidP="0092328B">
      <w:pPr>
        <w:pStyle w:val="Heading1"/>
      </w:pPr>
      <w:bookmarkStart w:id="1147" w:name="_Toc477879697"/>
      <w:r w:rsidRPr="00883971">
        <w:t>RELEVANT ASSOCIATED IMO GUIDELINES</w:t>
      </w:r>
      <w:bookmarkEnd w:id="1147"/>
    </w:p>
    <w:p w:rsidR="00972333" w:rsidRPr="00883971" w:rsidRDefault="00972333" w:rsidP="00972333">
      <w:pPr>
        <w:pStyle w:val="Heading1separatationline"/>
      </w:pPr>
    </w:p>
    <w:p w:rsidR="00D02942" w:rsidRPr="00883971" w:rsidRDefault="00D02942" w:rsidP="00FF4DF0">
      <w:pPr>
        <w:pStyle w:val="Heading2"/>
      </w:pPr>
      <w:bookmarkStart w:id="1148" w:name="_Toc477879698"/>
      <w:r w:rsidRPr="00883971">
        <w:t>Guidelines on SQA and HCD</w:t>
      </w:r>
      <w:bookmarkEnd w:id="1148"/>
    </w:p>
    <w:p w:rsidR="00523586" w:rsidRPr="00883971" w:rsidRDefault="00523586" w:rsidP="00523586">
      <w:pPr>
        <w:pStyle w:val="Heading2separationline"/>
      </w:pPr>
    </w:p>
    <w:p w:rsidR="00523586" w:rsidRPr="00883971" w:rsidRDefault="00523586" w:rsidP="00523586">
      <w:pPr>
        <w:pStyle w:val="BodyText"/>
      </w:pPr>
    </w:p>
    <w:p w:rsidR="00D02942" w:rsidRPr="00883971" w:rsidRDefault="00D02942" w:rsidP="00FF4DF0">
      <w:pPr>
        <w:pStyle w:val="Heading2"/>
      </w:pPr>
      <w:bookmarkStart w:id="1149" w:name="_Toc477879699"/>
      <w:r w:rsidRPr="00883971">
        <w:t>Guidelines on Display of nav</w:t>
      </w:r>
      <w:r w:rsidR="00883971" w:rsidRPr="00883971">
        <w:t>igation</w:t>
      </w:r>
      <w:r w:rsidRPr="00883971">
        <w:t xml:space="preserve"> info</w:t>
      </w:r>
      <w:r w:rsidR="00883971" w:rsidRPr="00883971">
        <w:t>rmation</w:t>
      </w:r>
      <w:r w:rsidRPr="00883971">
        <w:t xml:space="preserve"> from comm</w:t>
      </w:r>
      <w:r w:rsidR="00883971" w:rsidRPr="00883971">
        <w:t>unication</w:t>
      </w:r>
      <w:r w:rsidRPr="00883971">
        <w:t>s</w:t>
      </w:r>
      <w:bookmarkEnd w:id="1149"/>
    </w:p>
    <w:p w:rsidR="00523586" w:rsidRPr="00883971" w:rsidRDefault="00523586" w:rsidP="00523586">
      <w:pPr>
        <w:pStyle w:val="Heading2separationline"/>
      </w:pPr>
    </w:p>
    <w:p w:rsidR="00523586" w:rsidRPr="00883971" w:rsidRDefault="00523586" w:rsidP="00523586">
      <w:pPr>
        <w:pStyle w:val="BodyText"/>
      </w:pPr>
    </w:p>
    <w:p w:rsidR="00D02942" w:rsidRPr="00883971" w:rsidRDefault="00D02942" w:rsidP="00FF4DF0">
      <w:pPr>
        <w:pStyle w:val="Heading2"/>
      </w:pPr>
      <w:bookmarkStart w:id="1150" w:name="_Toc477879700"/>
      <w:r w:rsidRPr="00883971">
        <w:lastRenderedPageBreak/>
        <w:t>Guidelines on test beds reporting</w:t>
      </w:r>
      <w:bookmarkEnd w:id="1150"/>
    </w:p>
    <w:p w:rsidR="00523586" w:rsidRPr="00883971" w:rsidRDefault="00523586" w:rsidP="00523586">
      <w:pPr>
        <w:pStyle w:val="Heading2separationline"/>
      </w:pPr>
    </w:p>
    <w:p w:rsidR="00D02942" w:rsidRPr="00883971" w:rsidRDefault="00D02942" w:rsidP="00D02942">
      <w:pPr>
        <w:pStyle w:val="BodyText"/>
      </w:pPr>
    </w:p>
    <w:p w:rsidR="00D02942" w:rsidRPr="00883971" w:rsidRDefault="00D02942" w:rsidP="00523586">
      <w:pPr>
        <w:pStyle w:val="Heading1"/>
      </w:pPr>
      <w:bookmarkStart w:id="1151" w:name="_Toc477879701"/>
      <w:r w:rsidRPr="00883971">
        <w:t>LIST OF PUBLICATIONS THAT CAN BE DIGITAL</w:t>
      </w:r>
      <w:bookmarkEnd w:id="1151"/>
    </w:p>
    <w:p w:rsidR="00D02942" w:rsidRPr="00883971" w:rsidRDefault="00D02942" w:rsidP="00D02942">
      <w:pPr>
        <w:pStyle w:val="BodyText"/>
      </w:pPr>
    </w:p>
    <w:p w:rsidR="009F081F" w:rsidRPr="00883971" w:rsidRDefault="00D77362" w:rsidP="00D77362">
      <w:pPr>
        <w:pStyle w:val="Heading1"/>
      </w:pPr>
      <w:bookmarkStart w:id="1152" w:name="_Toc477879702"/>
      <w:r w:rsidRPr="00883971">
        <w:t>ACRONYMS</w:t>
      </w:r>
      <w:ins w:id="1153" w:author="Administrator" w:date="2016-09-21T13:42:00Z">
        <w:r w:rsidR="00B6141A">
          <w:t xml:space="preserve"> To be checked</w:t>
        </w:r>
      </w:ins>
      <w:bookmarkEnd w:id="1152"/>
    </w:p>
    <w:p w:rsidR="00D77362" w:rsidRPr="00883971" w:rsidRDefault="00D77362" w:rsidP="00D77362">
      <w:pPr>
        <w:pStyle w:val="Heading1separatationline"/>
      </w:pPr>
    </w:p>
    <w:p w:rsidR="00883971" w:rsidRPr="00883971" w:rsidRDefault="00883971" w:rsidP="00D77362">
      <w:pPr>
        <w:pStyle w:val="Acronym"/>
      </w:pPr>
      <w:r w:rsidRPr="00883971">
        <w:t>AtoN</w:t>
      </w:r>
      <w:r w:rsidRPr="00883971">
        <w:tab/>
        <w:t>Aid(s) to Navigation</w:t>
      </w:r>
    </w:p>
    <w:p w:rsidR="00D40810" w:rsidRPr="00883971" w:rsidRDefault="00D40810" w:rsidP="00D77362">
      <w:pPr>
        <w:pStyle w:val="Acronym"/>
      </w:pPr>
      <w:r w:rsidRPr="00883971">
        <w:t>Circ.</w:t>
      </w:r>
      <w:r w:rsidRPr="00883971">
        <w:tab/>
        <w:t>Circular (IMO)</w:t>
      </w:r>
    </w:p>
    <w:p w:rsidR="001940AE" w:rsidRPr="00883971" w:rsidRDefault="001940AE" w:rsidP="00D77362">
      <w:pPr>
        <w:pStyle w:val="Acronym"/>
      </w:pPr>
      <w:r w:rsidRPr="00883971">
        <w:t>CMDS</w:t>
      </w:r>
      <w:r w:rsidRPr="00883971">
        <w:tab/>
      </w:r>
      <w:ins w:id="1154" w:author="Administrator" w:date="2016-09-21T13:10:00Z">
        <w:r w:rsidR="009F7CD2">
          <w:rPr>
            <w:highlight w:val="yellow"/>
          </w:rPr>
          <w:t>Common Maritime Data Structure</w:t>
        </w:r>
      </w:ins>
      <w:del w:id="1155" w:author="Administrator" w:date="2016-09-21T13:10:00Z">
        <w:r w:rsidRPr="00A60B42" w:rsidDel="009F7CD2">
          <w:rPr>
            <w:highlight w:val="yellow"/>
          </w:rPr>
          <w:delText>4.8.4</w:delText>
        </w:r>
      </w:del>
    </w:p>
    <w:p w:rsidR="00D40810" w:rsidRPr="00883971" w:rsidRDefault="00D40810" w:rsidP="00D77362">
      <w:pPr>
        <w:pStyle w:val="Acronym"/>
        <w:rPr>
          <w:bCs/>
        </w:rPr>
      </w:pPr>
      <w:r w:rsidRPr="00883971">
        <w:t>COMSAR</w:t>
      </w:r>
      <w:r w:rsidRPr="00883971">
        <w:tab/>
        <w:t xml:space="preserve">Former </w:t>
      </w:r>
      <w:r w:rsidRPr="00883971">
        <w:rPr>
          <w:bCs/>
        </w:rPr>
        <w:t>Sub Committee on Communications and Search and Rescue (IMO)</w:t>
      </w:r>
    </w:p>
    <w:p w:rsidR="001940AE" w:rsidRPr="00883971" w:rsidRDefault="001940AE" w:rsidP="00D77362">
      <w:pPr>
        <w:pStyle w:val="Acronym"/>
        <w:rPr>
          <w:bCs/>
        </w:rPr>
      </w:pPr>
      <w:r w:rsidRPr="00883971">
        <w:rPr>
          <w:bCs/>
        </w:rPr>
        <w:t>CSV</w:t>
      </w:r>
      <w:r w:rsidRPr="00883971">
        <w:rPr>
          <w:bCs/>
        </w:rPr>
        <w:tab/>
        <w:t>Comma Separated Variable(s)</w:t>
      </w:r>
    </w:p>
    <w:p w:rsidR="001940AE" w:rsidRPr="00883971" w:rsidRDefault="001940AE" w:rsidP="00D77362">
      <w:pPr>
        <w:pStyle w:val="Acronym"/>
      </w:pPr>
      <w:proofErr w:type="gramStart"/>
      <w:r w:rsidRPr="00883971">
        <w:rPr>
          <w:bCs/>
        </w:rPr>
        <w:t>fax</w:t>
      </w:r>
      <w:proofErr w:type="gramEnd"/>
      <w:r w:rsidRPr="00883971">
        <w:rPr>
          <w:bCs/>
        </w:rPr>
        <w:tab/>
      </w:r>
      <w:r w:rsidRPr="00883971">
        <w:t>Facsimile</w:t>
      </w:r>
    </w:p>
    <w:p w:rsidR="001940AE" w:rsidRPr="00883971" w:rsidRDefault="001940AE" w:rsidP="00D77362">
      <w:pPr>
        <w:pStyle w:val="Acronym"/>
        <w:rPr>
          <w:bCs/>
        </w:rPr>
      </w:pPr>
      <w:r w:rsidRPr="00883971">
        <w:t>FONSABA</w:t>
      </w:r>
      <w:r w:rsidRPr="00883971">
        <w:tab/>
        <w:t>Federation of National Associations of Ship Brokers and Agents</w:t>
      </w:r>
    </w:p>
    <w:p w:rsidR="00D40810" w:rsidRPr="00883971" w:rsidRDefault="00D40810" w:rsidP="00D77362">
      <w:pPr>
        <w:pStyle w:val="Acronym"/>
        <w:rPr>
          <w:bCs/>
        </w:rPr>
      </w:pPr>
      <w:r w:rsidRPr="00883971">
        <w:rPr>
          <w:bCs/>
        </w:rPr>
        <w:t>GMDSS</w:t>
      </w:r>
      <w:r w:rsidRPr="00883971">
        <w:rPr>
          <w:bCs/>
        </w:rPr>
        <w:tab/>
        <w:t>Global Maritime Distress and Safety System</w:t>
      </w:r>
    </w:p>
    <w:p w:rsidR="00883971" w:rsidRPr="00883971" w:rsidRDefault="00883971" w:rsidP="00D77362">
      <w:pPr>
        <w:pStyle w:val="Acronym"/>
      </w:pPr>
      <w:r w:rsidRPr="00883971">
        <w:rPr>
          <w:bCs/>
        </w:rPr>
        <w:t>HCD</w:t>
      </w:r>
      <w:r w:rsidRPr="00883971">
        <w:rPr>
          <w:bCs/>
        </w:rPr>
        <w:tab/>
      </w:r>
      <w:r w:rsidRPr="00883971">
        <w:t>Human Centred Design</w:t>
      </w:r>
    </w:p>
    <w:p w:rsidR="00D40810" w:rsidRPr="00883971" w:rsidRDefault="00D40810" w:rsidP="00D77362">
      <w:pPr>
        <w:pStyle w:val="Acronym"/>
      </w:pPr>
      <w:r w:rsidRPr="00883971">
        <w:t>IALA</w:t>
      </w:r>
      <w:r w:rsidRPr="00883971">
        <w:tab/>
      </w:r>
      <w:r w:rsidR="00883971" w:rsidRPr="00883971">
        <w:t>International Association of Marine Aids to Navigation and Lighthouse Authorities</w:t>
      </w:r>
    </w:p>
    <w:p w:rsidR="00D40810" w:rsidRPr="00883971" w:rsidRDefault="00D40810" w:rsidP="00D77362">
      <w:pPr>
        <w:pStyle w:val="Acronym"/>
      </w:pPr>
      <w:r w:rsidRPr="00883971">
        <w:t>ICT</w:t>
      </w:r>
      <w:r w:rsidRPr="00883971">
        <w:tab/>
        <w:t>Information and Communications Technology</w:t>
      </w:r>
    </w:p>
    <w:p w:rsidR="001940AE" w:rsidRPr="00883971" w:rsidRDefault="001940AE" w:rsidP="00D77362">
      <w:pPr>
        <w:pStyle w:val="Acronym"/>
      </w:pPr>
      <w:r w:rsidRPr="00883971">
        <w:t>IEC</w:t>
      </w:r>
      <w:r w:rsidRPr="00883971">
        <w:tab/>
      </w:r>
      <w:r w:rsidR="00883971" w:rsidRPr="00883971">
        <w:rPr>
          <w:rFonts w:cs="Arial"/>
          <w:bCs/>
          <w:color w:val="575757"/>
        </w:rPr>
        <w:t xml:space="preserve">International </w:t>
      </w:r>
      <w:proofErr w:type="spellStart"/>
      <w:r w:rsidR="00883971" w:rsidRPr="00883971">
        <w:rPr>
          <w:rFonts w:cs="Arial"/>
          <w:bCs/>
          <w:color w:val="575757"/>
        </w:rPr>
        <w:t>Electrotechnical</w:t>
      </w:r>
      <w:proofErr w:type="spellEnd"/>
      <w:r w:rsidR="00883971" w:rsidRPr="00883971">
        <w:rPr>
          <w:rFonts w:cs="Arial"/>
          <w:bCs/>
          <w:color w:val="575757"/>
        </w:rPr>
        <w:t xml:space="preserve"> Commission</w:t>
      </w:r>
    </w:p>
    <w:p w:rsidR="00883971" w:rsidRPr="00883971" w:rsidRDefault="00883971" w:rsidP="00D77362">
      <w:pPr>
        <w:pStyle w:val="Acronym"/>
      </w:pPr>
      <w:r w:rsidRPr="00883971">
        <w:t>ILO</w:t>
      </w:r>
      <w:r w:rsidRPr="00883971">
        <w:tab/>
        <w:t>International Labour Organization (UN)</w:t>
      </w:r>
    </w:p>
    <w:p w:rsidR="001940AE" w:rsidRPr="00883971" w:rsidRDefault="001940AE" w:rsidP="00D77362">
      <w:pPr>
        <w:pStyle w:val="Acronym"/>
      </w:pPr>
      <w:proofErr w:type="spellStart"/>
      <w:r w:rsidRPr="00883971">
        <w:t>IoT</w:t>
      </w:r>
      <w:proofErr w:type="spellEnd"/>
      <w:r w:rsidRPr="00883971">
        <w:tab/>
        <w:t>Internet of Things</w:t>
      </w:r>
    </w:p>
    <w:p w:rsidR="00D40810" w:rsidRPr="00883971" w:rsidRDefault="00D40810" w:rsidP="00D77362">
      <w:pPr>
        <w:pStyle w:val="Acronym"/>
      </w:pPr>
      <w:r w:rsidRPr="00883971">
        <w:t>IS</w:t>
      </w:r>
      <w:r w:rsidRPr="00883971">
        <w:tab/>
        <w:t>Information Service</w:t>
      </w:r>
      <w:r w:rsidR="000E2805">
        <w:t>,</w:t>
      </w:r>
      <w:r w:rsidR="000E2805" w:rsidRPr="002B6385">
        <w:t xml:space="preserve"> as part of Vessel Traffic </w:t>
      </w:r>
      <w:proofErr w:type="gramStart"/>
      <w:r w:rsidR="000E2805" w:rsidRPr="002B6385">
        <w:t>Services</w:t>
      </w:r>
      <w:proofErr w:type="gramEnd"/>
    </w:p>
    <w:p w:rsidR="00D40810" w:rsidRPr="00883971" w:rsidRDefault="00D40810" w:rsidP="00D77362">
      <w:pPr>
        <w:pStyle w:val="Acronym"/>
      </w:pPr>
      <w:r w:rsidRPr="00883971">
        <w:t>IMO</w:t>
      </w:r>
      <w:r w:rsidRPr="00883971">
        <w:tab/>
      </w:r>
      <w:r w:rsidR="00883971" w:rsidRPr="00754D7E">
        <w:t>International Maritime Organization</w:t>
      </w:r>
      <w:r w:rsidR="00883971">
        <w:t xml:space="preserve"> (UN)</w:t>
      </w:r>
    </w:p>
    <w:p w:rsidR="00D40810" w:rsidRPr="00883971" w:rsidRDefault="00D40810" w:rsidP="00D77362">
      <w:pPr>
        <w:pStyle w:val="Acronym"/>
      </w:pPr>
      <w:r w:rsidRPr="00883971">
        <w:t>LPS</w:t>
      </w:r>
      <w:r w:rsidRPr="00883971">
        <w:tab/>
        <w:t>Local Port Service</w:t>
      </w:r>
      <w:r w:rsidR="00883971">
        <w:t>(</w:t>
      </w:r>
      <w:r w:rsidRPr="00883971">
        <w:t>s</w:t>
      </w:r>
      <w:r w:rsidR="00883971">
        <w:t>)</w:t>
      </w:r>
    </w:p>
    <w:p w:rsidR="00D40810" w:rsidRPr="00883971" w:rsidRDefault="00D40810" w:rsidP="00D77362">
      <w:pPr>
        <w:pStyle w:val="Acronym"/>
      </w:pPr>
      <w:r w:rsidRPr="00883971">
        <w:t>MAS</w:t>
      </w:r>
      <w:r w:rsidRPr="00883971">
        <w:tab/>
        <w:t>Maritime Assistance Service</w:t>
      </w:r>
    </w:p>
    <w:p w:rsidR="00D40810" w:rsidRPr="00883971" w:rsidRDefault="00D40810" w:rsidP="00D77362">
      <w:pPr>
        <w:pStyle w:val="Acronym"/>
      </w:pPr>
      <w:r w:rsidRPr="00883971">
        <w:t>MSC</w:t>
      </w:r>
      <w:r w:rsidRPr="00883971">
        <w:tab/>
      </w:r>
      <w:r w:rsidR="00883971" w:rsidRPr="002B6385">
        <w:t>Maritime Safety Committee (IMO)</w:t>
      </w:r>
    </w:p>
    <w:p w:rsidR="00D40810" w:rsidRPr="00883971" w:rsidRDefault="00D40810" w:rsidP="00D77362">
      <w:pPr>
        <w:pStyle w:val="Acronym"/>
      </w:pPr>
      <w:r w:rsidRPr="00883971">
        <w:t>MSIS</w:t>
      </w:r>
      <w:r w:rsidRPr="00883971">
        <w:tab/>
        <w:t>Maritime Safety Information Service</w:t>
      </w:r>
    </w:p>
    <w:p w:rsidR="00D77362" w:rsidRPr="00883971" w:rsidRDefault="00D40810" w:rsidP="00D77362">
      <w:pPr>
        <w:pStyle w:val="Acronym"/>
        <w:rPr>
          <w:bCs/>
        </w:rPr>
      </w:pPr>
      <w:r w:rsidRPr="00883971">
        <w:t>MSP</w:t>
      </w:r>
      <w:r w:rsidRPr="00883971">
        <w:tab/>
      </w:r>
      <w:r w:rsidRPr="00883971">
        <w:rPr>
          <w:bCs/>
        </w:rPr>
        <w:t>Maritime Service Portfolio</w:t>
      </w:r>
      <w:r w:rsidR="000E2805">
        <w:rPr>
          <w:bCs/>
        </w:rPr>
        <w:t>(</w:t>
      </w:r>
      <w:r w:rsidRPr="00883971">
        <w:rPr>
          <w:bCs/>
        </w:rPr>
        <w:t>s</w:t>
      </w:r>
      <w:r w:rsidR="000E2805">
        <w:rPr>
          <w:bCs/>
        </w:rPr>
        <w:t>)</w:t>
      </w:r>
    </w:p>
    <w:p w:rsidR="00D40810" w:rsidRPr="00883971" w:rsidRDefault="00D40810" w:rsidP="00D77362">
      <w:pPr>
        <w:pStyle w:val="Acronym"/>
        <w:rPr>
          <w:bCs/>
        </w:rPr>
      </w:pPr>
      <w:r w:rsidRPr="00883971">
        <w:rPr>
          <w:bCs/>
        </w:rPr>
        <w:t>NAS</w:t>
      </w:r>
      <w:r w:rsidRPr="00883971">
        <w:rPr>
          <w:bCs/>
        </w:rPr>
        <w:tab/>
      </w:r>
      <w:r w:rsidRPr="00883971">
        <w:t>Navigational Assistance Service</w:t>
      </w:r>
      <w:r w:rsidR="000E2805">
        <w:t>,</w:t>
      </w:r>
      <w:r w:rsidR="000E2805" w:rsidRPr="002B6385">
        <w:t xml:space="preserve"> as part of Vessel Traffic Services</w:t>
      </w:r>
    </w:p>
    <w:p w:rsidR="00D40810" w:rsidRPr="00883971" w:rsidRDefault="00D40810" w:rsidP="00D77362">
      <w:pPr>
        <w:pStyle w:val="Acronym"/>
        <w:rPr>
          <w:bCs/>
        </w:rPr>
      </w:pPr>
      <w:r w:rsidRPr="00883971">
        <w:rPr>
          <w:bCs/>
        </w:rPr>
        <w:t>NAV</w:t>
      </w:r>
      <w:r w:rsidRPr="00883971">
        <w:rPr>
          <w:bCs/>
        </w:rPr>
        <w:tab/>
        <w:t xml:space="preserve">Former Sub Committee on </w:t>
      </w:r>
      <w:ins w:id="1156" w:author="Administrator" w:date="2017-03-14T15:25:00Z">
        <w:r w:rsidR="00E6247D">
          <w:rPr>
            <w:bCs/>
          </w:rPr>
          <w:t xml:space="preserve">Safety of </w:t>
        </w:r>
      </w:ins>
      <w:proofErr w:type="gramStart"/>
      <w:r w:rsidRPr="00883971">
        <w:rPr>
          <w:bCs/>
        </w:rPr>
        <w:t>Navigation(</w:t>
      </w:r>
      <w:proofErr w:type="gramEnd"/>
      <w:r w:rsidRPr="00883971">
        <w:rPr>
          <w:bCs/>
        </w:rPr>
        <w:t>IMO)</w:t>
      </w:r>
    </w:p>
    <w:p w:rsidR="00D40810" w:rsidRPr="00883971" w:rsidRDefault="00D40810" w:rsidP="00D77362">
      <w:pPr>
        <w:pStyle w:val="Acronym"/>
        <w:rPr>
          <w:bCs/>
        </w:rPr>
      </w:pPr>
      <w:r w:rsidRPr="00883971">
        <w:rPr>
          <w:bCs/>
        </w:rPr>
        <w:t>NCSR</w:t>
      </w:r>
      <w:r w:rsidRPr="00883971">
        <w:rPr>
          <w:bCs/>
        </w:rPr>
        <w:tab/>
        <w:t>Sub Committee on Navigation, Communications and Search and Rescue (formerly COMSAR and NAV) (IMO)</w:t>
      </w:r>
    </w:p>
    <w:p w:rsidR="001940AE" w:rsidRPr="00883971" w:rsidRDefault="001940AE" w:rsidP="00D77362">
      <w:pPr>
        <w:pStyle w:val="Acronym"/>
        <w:rPr>
          <w:bCs/>
        </w:rPr>
      </w:pPr>
      <w:r w:rsidRPr="00883971">
        <w:rPr>
          <w:bCs/>
        </w:rPr>
        <w:t>PDF</w:t>
      </w:r>
      <w:r w:rsidRPr="00883971">
        <w:rPr>
          <w:bCs/>
        </w:rPr>
        <w:tab/>
      </w:r>
      <w:r w:rsidR="000E2805">
        <w:t>Portable Document F</w:t>
      </w:r>
      <w:r w:rsidR="000E2805" w:rsidRPr="00754D7E">
        <w:t>ormat</w:t>
      </w:r>
    </w:p>
    <w:p w:rsidR="00883971" w:rsidRPr="00883971" w:rsidRDefault="00883971" w:rsidP="00D77362">
      <w:pPr>
        <w:pStyle w:val="Acronym"/>
        <w:rPr>
          <w:bCs/>
        </w:rPr>
      </w:pPr>
      <w:r w:rsidRPr="00883971">
        <w:rPr>
          <w:bCs/>
        </w:rPr>
        <w:t>PNT</w:t>
      </w:r>
      <w:r w:rsidRPr="00883971">
        <w:rPr>
          <w:bCs/>
        </w:rPr>
        <w:tab/>
      </w:r>
      <w:r w:rsidR="000E2805" w:rsidRPr="002B6385">
        <w:t>Position, Navigation and Timing</w:t>
      </w:r>
    </w:p>
    <w:p w:rsidR="00D40810" w:rsidRPr="00883971" w:rsidRDefault="00D40810" w:rsidP="00D77362">
      <w:pPr>
        <w:pStyle w:val="Acronym"/>
        <w:rPr>
          <w:bCs/>
        </w:rPr>
      </w:pPr>
      <w:r w:rsidRPr="00883971">
        <w:rPr>
          <w:bCs/>
        </w:rPr>
        <w:t>RCC</w:t>
      </w:r>
      <w:r w:rsidRPr="00883971">
        <w:rPr>
          <w:bCs/>
        </w:rPr>
        <w:tab/>
      </w:r>
      <w:r w:rsidRPr="00883971">
        <w:t>Rescue Co-ordination Centre(s)</w:t>
      </w:r>
    </w:p>
    <w:p w:rsidR="00D40810" w:rsidRPr="00883971" w:rsidRDefault="00D40810" w:rsidP="00D77362">
      <w:pPr>
        <w:pStyle w:val="Acronym"/>
        <w:rPr>
          <w:bCs/>
        </w:rPr>
      </w:pPr>
      <w:r w:rsidRPr="00883971">
        <w:rPr>
          <w:bCs/>
        </w:rPr>
        <w:t>Res.</w:t>
      </w:r>
      <w:r w:rsidRPr="00883971">
        <w:rPr>
          <w:bCs/>
        </w:rPr>
        <w:tab/>
        <w:t>Resolution</w:t>
      </w:r>
    </w:p>
    <w:p w:rsidR="001940AE" w:rsidRPr="00883971" w:rsidRDefault="000E2805" w:rsidP="00D77362">
      <w:pPr>
        <w:pStyle w:val="Acronym"/>
        <w:rPr>
          <w:bCs/>
        </w:rPr>
      </w:pPr>
      <w:r>
        <w:rPr>
          <w:bCs/>
        </w:rPr>
        <w:t>RTF</w:t>
      </w:r>
      <w:r>
        <w:rPr>
          <w:bCs/>
        </w:rPr>
        <w:tab/>
        <w:t>R</w:t>
      </w:r>
      <w:r w:rsidR="001940AE" w:rsidRPr="00883971">
        <w:rPr>
          <w:bCs/>
        </w:rPr>
        <w:t>ich Text Format</w:t>
      </w:r>
    </w:p>
    <w:p w:rsidR="00D40810" w:rsidRPr="00883971" w:rsidRDefault="00D40810" w:rsidP="00D77362">
      <w:pPr>
        <w:pStyle w:val="Acronym"/>
        <w:rPr>
          <w:bCs/>
        </w:rPr>
      </w:pPr>
      <w:r w:rsidRPr="00883971">
        <w:rPr>
          <w:bCs/>
        </w:rPr>
        <w:t>SAR</w:t>
      </w:r>
      <w:r w:rsidRPr="00883971">
        <w:rPr>
          <w:bCs/>
        </w:rPr>
        <w:tab/>
        <w:t>Search and Rescue</w:t>
      </w:r>
    </w:p>
    <w:p w:rsidR="00D40810" w:rsidRPr="00883971" w:rsidRDefault="000E2805" w:rsidP="00D77362">
      <w:pPr>
        <w:pStyle w:val="Acronym"/>
        <w:rPr>
          <w:bCs/>
        </w:rPr>
      </w:pPr>
      <w:r>
        <w:rPr>
          <w:bCs/>
        </w:rPr>
        <w:t>SIP</w:t>
      </w:r>
      <w:r>
        <w:rPr>
          <w:bCs/>
        </w:rPr>
        <w:tab/>
      </w:r>
      <w:r w:rsidRPr="002B6385">
        <w:t>IMO e-Navigation Strategy Implementation Plan (NCSR1/28, Annex 7; as adopted by MSC94, Nov. 2014)</w:t>
      </w:r>
    </w:p>
    <w:p w:rsidR="00D40810" w:rsidRPr="00883971" w:rsidRDefault="00D40810" w:rsidP="00D77362">
      <w:pPr>
        <w:pStyle w:val="Acronym"/>
        <w:rPr>
          <w:bCs/>
        </w:rPr>
      </w:pPr>
      <w:r w:rsidRPr="00883971">
        <w:rPr>
          <w:bCs/>
        </w:rPr>
        <w:t>SOLAS</w:t>
      </w:r>
      <w:r w:rsidRPr="00883971">
        <w:rPr>
          <w:bCs/>
        </w:rPr>
        <w:tab/>
      </w:r>
      <w:r w:rsidR="000E2805" w:rsidRPr="00754D7E">
        <w:rPr>
          <w:rFonts w:cs="Arial"/>
          <w:bCs/>
          <w:color w:val="000000" w:themeColor="text1"/>
        </w:rPr>
        <w:t>International Convention for the Safety of Life at Sea, 1974 (as amended)</w:t>
      </w:r>
    </w:p>
    <w:p w:rsidR="00D40810" w:rsidRDefault="00D40810" w:rsidP="00D77362">
      <w:pPr>
        <w:pStyle w:val="Acronym"/>
        <w:rPr>
          <w:bCs/>
        </w:rPr>
      </w:pPr>
      <w:r w:rsidRPr="00883971">
        <w:rPr>
          <w:bCs/>
        </w:rPr>
        <w:t>SQA</w:t>
      </w:r>
      <w:r w:rsidRPr="00883971">
        <w:rPr>
          <w:bCs/>
        </w:rPr>
        <w:tab/>
      </w:r>
      <w:ins w:id="1157" w:author="Administrator" w:date="2016-09-21T13:09:00Z">
        <w:r w:rsidR="009F7CD2">
          <w:rPr>
            <w:bCs/>
            <w:highlight w:val="yellow"/>
          </w:rPr>
          <w:t>Software Quality Assurance</w:t>
        </w:r>
      </w:ins>
      <w:del w:id="1158" w:author="Administrator" w:date="2016-09-21T13:09:00Z">
        <w:r w:rsidRPr="00883971" w:rsidDel="009F7CD2">
          <w:rPr>
            <w:bCs/>
            <w:highlight w:val="yellow"/>
          </w:rPr>
          <w:delText>4.1.6</w:delText>
        </w:r>
      </w:del>
    </w:p>
    <w:p w:rsidR="000E2805" w:rsidRPr="00883971" w:rsidRDefault="000E2805" w:rsidP="00D77362">
      <w:pPr>
        <w:pStyle w:val="Acronym"/>
        <w:rPr>
          <w:bCs/>
        </w:rPr>
      </w:pPr>
      <w:r>
        <w:rPr>
          <w:bCs/>
        </w:rPr>
        <w:lastRenderedPageBreak/>
        <w:t>S-100</w:t>
      </w:r>
      <w:r>
        <w:rPr>
          <w:bCs/>
        </w:rPr>
        <w:tab/>
      </w:r>
      <w:ins w:id="1159" w:author="Administrator" w:date="2017-03-14T15:24:00Z">
        <w:r w:rsidR="00E6247D">
          <w:rPr>
            <w:bCs/>
          </w:rPr>
          <w:t>Universal Hydrographic data model</w:t>
        </w:r>
      </w:ins>
      <w:del w:id="1160" w:author="Administrator" w:date="2017-03-14T15:25:00Z">
        <w:r w:rsidRPr="00684F0B" w:rsidDel="00E6247D">
          <w:rPr>
            <w:rFonts w:cs="Arial"/>
            <w:bCs/>
            <w:color w:val="262626"/>
          </w:rPr>
          <w:delText>Geospatial Information Registry</w:delText>
        </w:r>
      </w:del>
      <w:r w:rsidRPr="00684F0B">
        <w:rPr>
          <w:rFonts w:cs="Arial"/>
          <w:bCs/>
          <w:color w:val="262626"/>
        </w:rPr>
        <w:t xml:space="preserve"> (IHO)</w:t>
      </w:r>
    </w:p>
    <w:p w:rsidR="00D40810" w:rsidRPr="00883971" w:rsidRDefault="00D40810" w:rsidP="00D77362">
      <w:pPr>
        <w:pStyle w:val="Acronym"/>
        <w:rPr>
          <w:bCs/>
        </w:rPr>
      </w:pPr>
      <w:r w:rsidRPr="00883971">
        <w:rPr>
          <w:bCs/>
        </w:rPr>
        <w:t>S-200</w:t>
      </w:r>
      <w:r w:rsidRPr="00883971">
        <w:rPr>
          <w:bCs/>
        </w:rPr>
        <w:tab/>
      </w:r>
      <w:r w:rsidR="001940AE" w:rsidRPr="007B7C55">
        <w:rPr>
          <w:bCs/>
        </w:rPr>
        <w:t>IALA domain for S-100 Product Specifications</w:t>
      </w:r>
    </w:p>
    <w:p w:rsidR="00D40810" w:rsidRPr="00883971" w:rsidRDefault="00D40810" w:rsidP="00D77362">
      <w:pPr>
        <w:pStyle w:val="Acronym"/>
        <w:rPr>
          <w:bCs/>
        </w:rPr>
      </w:pPr>
      <w:r w:rsidRPr="00883971">
        <w:rPr>
          <w:bCs/>
        </w:rPr>
        <w:t>TMAS</w:t>
      </w:r>
      <w:r w:rsidRPr="00883971">
        <w:rPr>
          <w:bCs/>
        </w:rPr>
        <w:tab/>
      </w:r>
      <w:proofErr w:type="spellStart"/>
      <w:r w:rsidRPr="00883971">
        <w:rPr>
          <w:bCs/>
        </w:rPr>
        <w:t>Telemedical</w:t>
      </w:r>
      <w:proofErr w:type="spellEnd"/>
      <w:r w:rsidRPr="00883971">
        <w:rPr>
          <w:bCs/>
        </w:rPr>
        <w:t xml:space="preserve"> Assistance Service</w:t>
      </w:r>
    </w:p>
    <w:p w:rsidR="00D40810" w:rsidRPr="00883971" w:rsidRDefault="00D40810" w:rsidP="00D77362">
      <w:pPr>
        <w:pStyle w:val="Acronym"/>
        <w:rPr>
          <w:bCs/>
        </w:rPr>
      </w:pPr>
      <w:r w:rsidRPr="00883971">
        <w:rPr>
          <w:bCs/>
        </w:rPr>
        <w:t>TOS</w:t>
      </w:r>
      <w:r w:rsidRPr="00883971">
        <w:rPr>
          <w:bCs/>
        </w:rPr>
        <w:tab/>
        <w:t>Traffic Organisation Service</w:t>
      </w:r>
      <w:r w:rsidR="000E2805">
        <w:rPr>
          <w:bCs/>
        </w:rPr>
        <w:t>,</w:t>
      </w:r>
      <w:r w:rsidR="000E2805" w:rsidRPr="002B6385">
        <w:t xml:space="preserve"> as part of Vessel Traffic Services</w:t>
      </w:r>
    </w:p>
    <w:p w:rsidR="00D40810" w:rsidRPr="00883971" w:rsidRDefault="00D40810" w:rsidP="00D77362">
      <w:pPr>
        <w:pStyle w:val="Acronym"/>
        <w:rPr>
          <w:bCs/>
        </w:rPr>
      </w:pPr>
      <w:r w:rsidRPr="00883971">
        <w:rPr>
          <w:bCs/>
        </w:rPr>
        <w:t>VTS</w:t>
      </w:r>
      <w:r w:rsidRPr="00883971">
        <w:rPr>
          <w:bCs/>
        </w:rPr>
        <w:tab/>
      </w:r>
      <w:r w:rsidR="000E2805" w:rsidRPr="002B6385">
        <w:t>Vessel Traffic Service</w:t>
      </w:r>
      <w:r w:rsidR="000E2805">
        <w:t>(</w:t>
      </w:r>
      <w:r w:rsidR="000E2805" w:rsidRPr="002B6385">
        <w:t>s</w:t>
      </w:r>
      <w:r w:rsidR="000E2805">
        <w:t>)</w:t>
      </w:r>
    </w:p>
    <w:p w:rsidR="001940AE" w:rsidRPr="00883971" w:rsidRDefault="001940AE" w:rsidP="00D77362">
      <w:pPr>
        <w:pStyle w:val="Acronym"/>
      </w:pPr>
      <w:r w:rsidRPr="00883971">
        <w:rPr>
          <w:bCs/>
        </w:rPr>
        <w:t>XML</w:t>
      </w:r>
      <w:r w:rsidRPr="00883971">
        <w:rPr>
          <w:bCs/>
        </w:rPr>
        <w:tab/>
      </w:r>
      <w:proofErr w:type="spellStart"/>
      <w:r w:rsidR="000E2805" w:rsidRPr="002B6385">
        <w:rPr>
          <w:rFonts w:cs="Arial"/>
          <w:color w:val="424242"/>
          <w:lang w:val="en-US"/>
        </w:rPr>
        <w:t>eXtensible</w:t>
      </w:r>
      <w:proofErr w:type="spellEnd"/>
      <w:r w:rsidR="000E2805" w:rsidRPr="002B6385">
        <w:rPr>
          <w:rFonts w:cs="Arial"/>
          <w:color w:val="424242"/>
          <w:lang w:val="en-US"/>
        </w:rPr>
        <w:t xml:space="preserve"> Markup Language</w:t>
      </w:r>
    </w:p>
    <w:p w:rsidR="00C522BE" w:rsidRPr="00883971" w:rsidRDefault="00C522BE" w:rsidP="005122AB">
      <w:pPr>
        <w:pStyle w:val="Annex"/>
      </w:pPr>
      <w:bookmarkStart w:id="1161" w:name="_Toc442524745"/>
      <w:r w:rsidRPr="00883971">
        <w:br w:type="page"/>
      </w:r>
      <w:bookmarkEnd w:id="1161"/>
      <w:r w:rsidR="004C56A6" w:rsidRPr="00883971">
        <w:lastRenderedPageBreak/>
        <w:t>ANNEX</w:t>
      </w:r>
    </w:p>
    <w:p w:rsidR="00547F4C" w:rsidRPr="00883971" w:rsidRDefault="00547F4C" w:rsidP="00547F4C">
      <w:pPr>
        <w:pStyle w:val="BodyText"/>
      </w:pPr>
      <w:r w:rsidRPr="00883971">
        <w:t xml:space="preserve">Guidelines should have </w:t>
      </w:r>
      <w:r w:rsidR="005C6DC8" w:rsidRPr="00883971">
        <w:t>lettered Annexes.  Numbered A</w:t>
      </w:r>
      <w:r w:rsidRPr="00883971">
        <w:t xml:space="preserve">ppendices </w:t>
      </w:r>
      <w:proofErr w:type="gramStart"/>
      <w:r w:rsidRPr="00883971">
        <w:t>are attached</w:t>
      </w:r>
      <w:proofErr w:type="gramEnd"/>
      <w:r w:rsidRPr="00883971">
        <w:t xml:space="preserve"> to Annexes.</w:t>
      </w:r>
    </w:p>
    <w:p w:rsidR="004D781D" w:rsidRPr="00883971" w:rsidRDefault="004D781D" w:rsidP="00547F4C">
      <w:pPr>
        <w:pStyle w:val="BodyText"/>
      </w:pPr>
      <w:r w:rsidRPr="00883971">
        <w:t>ANNEXES B onward</w:t>
      </w:r>
      <w:r w:rsidR="00A34839" w:rsidRPr="00883971">
        <w:t xml:space="preserve"> 'number' automatically</w:t>
      </w:r>
      <w:r w:rsidR="00265654" w:rsidRPr="00883971">
        <w:t>.  Each has its own heading styles in the style pane.</w:t>
      </w:r>
    </w:p>
    <w:p w:rsidR="00547F4C" w:rsidRPr="00883971" w:rsidRDefault="00547F4C" w:rsidP="00AD543B">
      <w:pPr>
        <w:pStyle w:val="AnnexAHead1"/>
      </w:pPr>
      <w:r w:rsidRPr="00883971">
        <w:t xml:space="preserve">ANNEX </w:t>
      </w:r>
      <w:r w:rsidR="008C22AE" w:rsidRPr="00883971">
        <w:t xml:space="preserve">A </w:t>
      </w:r>
      <w:r w:rsidRPr="00883971">
        <w:t>HEAD1</w:t>
      </w:r>
    </w:p>
    <w:p w:rsidR="005C6DC8" w:rsidRPr="00883971" w:rsidRDefault="005C6DC8" w:rsidP="005C6DC8">
      <w:pPr>
        <w:pStyle w:val="Heading1separatationline"/>
      </w:pPr>
    </w:p>
    <w:p w:rsidR="00547F4C" w:rsidRPr="00883971" w:rsidRDefault="00017EE6" w:rsidP="00547F4C">
      <w:pPr>
        <w:pStyle w:val="BodyText"/>
      </w:pPr>
      <w:r w:rsidRPr="00883971">
        <w:t>Body Text</w:t>
      </w:r>
    </w:p>
    <w:p w:rsidR="00547F4C" w:rsidRPr="00883971" w:rsidRDefault="00547F4C" w:rsidP="00CF4CBC">
      <w:pPr>
        <w:pStyle w:val="AnnexAHead2"/>
      </w:pPr>
      <w:r w:rsidRPr="00883971">
        <w:t>Annex</w:t>
      </w:r>
      <w:r w:rsidR="00017EE6" w:rsidRPr="00883971">
        <w:t xml:space="preserve"> A</w:t>
      </w:r>
      <w:r w:rsidRPr="00883971">
        <w:t xml:space="preserve"> Heading 2</w:t>
      </w:r>
    </w:p>
    <w:p w:rsidR="005C6DC8" w:rsidRPr="00883971" w:rsidRDefault="005C6DC8" w:rsidP="005C6DC8">
      <w:pPr>
        <w:pStyle w:val="Heading2separationline"/>
      </w:pPr>
    </w:p>
    <w:p w:rsidR="00547F4C" w:rsidRPr="00883971" w:rsidRDefault="00547F4C" w:rsidP="00547F4C">
      <w:pPr>
        <w:pStyle w:val="BodyText"/>
      </w:pPr>
      <w:r w:rsidRPr="00883971">
        <w:t>Body text</w:t>
      </w:r>
    </w:p>
    <w:p w:rsidR="00547F4C" w:rsidRPr="00883971" w:rsidRDefault="00547F4C" w:rsidP="00447E01">
      <w:pPr>
        <w:pStyle w:val="AnnexAHead2"/>
      </w:pPr>
      <w:r w:rsidRPr="00883971">
        <w:t>Annex</w:t>
      </w:r>
      <w:r w:rsidR="005C6DC8" w:rsidRPr="00883971">
        <w:t xml:space="preserve"> A</w:t>
      </w:r>
      <w:r w:rsidRPr="00883971">
        <w:t xml:space="preserve"> Heading 3</w:t>
      </w:r>
    </w:p>
    <w:p w:rsidR="00547F4C" w:rsidRPr="00883971" w:rsidRDefault="003035AC" w:rsidP="00547F4C">
      <w:pPr>
        <w:pStyle w:val="BodyText"/>
      </w:pPr>
      <w:r w:rsidRPr="00883971">
        <w:t>Body Text</w:t>
      </w:r>
    </w:p>
    <w:p w:rsidR="00547F4C" w:rsidRPr="00883971" w:rsidRDefault="00547F4C" w:rsidP="005C6DC8">
      <w:pPr>
        <w:pStyle w:val="AnnexAHead4"/>
      </w:pPr>
      <w:r w:rsidRPr="00883971">
        <w:t>Annex</w:t>
      </w:r>
      <w:r w:rsidR="005C6DC8" w:rsidRPr="00883971">
        <w:t xml:space="preserve"> A</w:t>
      </w:r>
      <w:r w:rsidRPr="00883971">
        <w:t xml:space="preserve"> Heading 4</w:t>
      </w:r>
    </w:p>
    <w:p w:rsidR="00547F4C" w:rsidRPr="00883971" w:rsidRDefault="00547F4C" w:rsidP="00547F4C">
      <w:pPr>
        <w:pStyle w:val="BodyText"/>
      </w:pPr>
      <w:r w:rsidRPr="00883971">
        <w:t xml:space="preserve">Body Text </w:t>
      </w:r>
    </w:p>
    <w:p w:rsidR="005C6DC8" w:rsidRPr="00883971" w:rsidRDefault="005C6DC8">
      <w:pPr>
        <w:spacing w:after="200" w:line="276" w:lineRule="auto"/>
        <w:rPr>
          <w:sz w:val="22"/>
        </w:rPr>
      </w:pPr>
      <w:r w:rsidRPr="00883971">
        <w:br w:type="page"/>
      </w:r>
    </w:p>
    <w:p w:rsidR="001564A0" w:rsidRPr="00883971" w:rsidRDefault="005C6DC8" w:rsidP="005C6DC8">
      <w:pPr>
        <w:pStyle w:val="Appendix"/>
      </w:pPr>
      <w:r w:rsidRPr="00883971">
        <w:lastRenderedPageBreak/>
        <w:t>APPENDIX TITLE</w:t>
      </w:r>
    </w:p>
    <w:p w:rsidR="005C6DC8" w:rsidRPr="00883971" w:rsidRDefault="005C6DC8" w:rsidP="005C6DC8">
      <w:pPr>
        <w:pStyle w:val="AppendixHead1"/>
      </w:pPr>
      <w:r w:rsidRPr="00883971">
        <w:t>APPENDIX 1 HEADING 1</w:t>
      </w:r>
    </w:p>
    <w:p w:rsidR="005C6DC8" w:rsidRPr="00883971" w:rsidRDefault="005C6DC8" w:rsidP="005C6DC8">
      <w:pPr>
        <w:pStyle w:val="Heading1separatationline"/>
      </w:pPr>
    </w:p>
    <w:p w:rsidR="005C6DC8" w:rsidRPr="00883971" w:rsidRDefault="005C6DC8" w:rsidP="005C6DC8">
      <w:pPr>
        <w:pStyle w:val="BodyText"/>
      </w:pPr>
      <w:r w:rsidRPr="00883971">
        <w:t>Body Text</w:t>
      </w:r>
    </w:p>
    <w:p w:rsidR="005C6DC8" w:rsidRPr="00883971" w:rsidRDefault="005C6DC8" w:rsidP="005C6DC8">
      <w:pPr>
        <w:pStyle w:val="AppendixHead2"/>
      </w:pPr>
      <w:r w:rsidRPr="00883971">
        <w:t>Appendix Heading 2</w:t>
      </w:r>
    </w:p>
    <w:p w:rsidR="005C6DC8" w:rsidRPr="00883971" w:rsidRDefault="005C6DC8" w:rsidP="005C6DC8">
      <w:pPr>
        <w:pStyle w:val="Heading2separationline"/>
      </w:pPr>
    </w:p>
    <w:p w:rsidR="005C6DC8" w:rsidRPr="00883971" w:rsidRDefault="005C6DC8" w:rsidP="005C6DC8">
      <w:pPr>
        <w:pStyle w:val="BodyText"/>
      </w:pPr>
      <w:r w:rsidRPr="00883971">
        <w:t>Body Text</w:t>
      </w:r>
    </w:p>
    <w:p w:rsidR="005C6DC8" w:rsidRPr="00883971" w:rsidRDefault="005C6DC8" w:rsidP="005C6DC8">
      <w:pPr>
        <w:pStyle w:val="AppendixHead3"/>
      </w:pPr>
      <w:r w:rsidRPr="00883971">
        <w:t>Appendix Heading 3</w:t>
      </w:r>
    </w:p>
    <w:p w:rsidR="005C6DC8" w:rsidRPr="00883971" w:rsidRDefault="005C6DC8" w:rsidP="005C6DC8">
      <w:pPr>
        <w:pStyle w:val="BodyText"/>
      </w:pPr>
      <w:r w:rsidRPr="00883971">
        <w:t>Body Text</w:t>
      </w:r>
    </w:p>
    <w:p w:rsidR="005C6DC8" w:rsidRPr="00883971" w:rsidRDefault="005C6DC8" w:rsidP="005C6DC8">
      <w:pPr>
        <w:pStyle w:val="AppendixHead4"/>
      </w:pPr>
      <w:r w:rsidRPr="00883971">
        <w:t>Appendix heading 4</w:t>
      </w:r>
    </w:p>
    <w:p w:rsidR="005C6DC8" w:rsidRPr="00883971" w:rsidRDefault="005C6DC8" w:rsidP="005C6DC8">
      <w:pPr>
        <w:pStyle w:val="BodyText"/>
      </w:pPr>
      <w:r w:rsidRPr="00883971">
        <w:t>Body text</w:t>
      </w:r>
    </w:p>
    <w:sectPr w:rsidR="005C6DC8" w:rsidRPr="00883971" w:rsidSect="00576659">
      <w:headerReference w:type="even" r:id="rId22"/>
      <w:headerReference w:type="default" r:id="rId23"/>
      <w:footerReference w:type="default" r:id="rId24"/>
      <w:headerReference w:type="first" r:id="rId25"/>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A16" w:rsidRDefault="00C53A16" w:rsidP="003274DB">
      <w:r>
        <w:separator/>
      </w:r>
    </w:p>
    <w:p w:rsidR="00C53A16" w:rsidRDefault="00C53A16"/>
  </w:endnote>
  <w:endnote w:type="continuationSeparator" w:id="0">
    <w:p w:rsidR="00C53A16" w:rsidRDefault="00C53A16" w:rsidP="003274DB">
      <w:r>
        <w:continuationSeparator/>
      </w:r>
    </w:p>
    <w:p w:rsidR="00C53A16" w:rsidRDefault="00C53A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C53A1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53A16" w:rsidRDefault="00C53A1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C53A16" w:rsidRDefault="00C53A1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C53A16" w:rsidRDefault="00C53A1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C53A16" w:rsidRDefault="00C53A16"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C53A16" w:rsidP="008747E0">
    <w:pPr>
      <w:pStyle w:val="Footer"/>
    </w:pPr>
    <w:r>
      <w:rPr>
        <w:noProof/>
        <w:lang w:eastAsia="en-GB"/>
      </w:rPr>
      <mc:AlternateContent>
        <mc:Choice Requires="wps">
          <w:drawing>
            <wp:anchor distT="0" distB="0" distL="114300" distR="114300" simplePos="0" relativeHeight="251669504" behindDoc="0" locked="0" layoutInCell="1" allowOverlap="1" wp14:anchorId="535B47DF" wp14:editId="6FE1191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1912FA"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rsidR="00C53A16" w:rsidRPr="00ED2A8D" w:rsidRDefault="00C53A16" w:rsidP="008747E0">
    <w:pPr>
      <w:pStyle w:val="Footer"/>
    </w:pPr>
    <w:r w:rsidRPr="00442889">
      <w:rPr>
        <w:noProof/>
        <w:lang w:eastAsia="en-GB"/>
      </w:rPr>
      <w:drawing>
        <wp:anchor distT="0" distB="0" distL="114300" distR="114300" simplePos="0" relativeHeight="251661312" behindDoc="1" locked="0" layoutInCell="1" allowOverlap="1" wp14:anchorId="298B7FF6" wp14:editId="67B8D1AA">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rsidR="00C53A16" w:rsidRPr="00ED2A8D" w:rsidRDefault="00C53A16" w:rsidP="008747E0">
    <w:pPr>
      <w:pStyle w:val="Footer"/>
    </w:pPr>
  </w:p>
  <w:p w:rsidR="00C53A16" w:rsidRPr="00ED2A8D" w:rsidRDefault="00C53A16" w:rsidP="008747E0">
    <w:pPr>
      <w:pStyle w:val="Footer"/>
    </w:pPr>
  </w:p>
  <w:p w:rsidR="00C53A16" w:rsidRPr="00ED2A8D" w:rsidRDefault="00C53A16"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C53A16"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24F62F86" wp14:editId="1389DF0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6BF8B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rsidR="00C53A16" w:rsidRPr="00C907DF" w:rsidRDefault="00C53A1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rsidR="00C53A16" w:rsidRPr="00525922" w:rsidRDefault="00C53A1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Pr="00C716E5" w:rsidRDefault="00C53A16" w:rsidP="00C716E5">
    <w:pPr>
      <w:pStyle w:val="Footer"/>
      <w:rPr>
        <w:sz w:val="15"/>
        <w:szCs w:val="15"/>
      </w:rPr>
    </w:pPr>
  </w:p>
  <w:p w:rsidR="00C53A16" w:rsidRDefault="00C53A16" w:rsidP="00C716E5">
    <w:pPr>
      <w:pStyle w:val="Footerportrait"/>
    </w:pPr>
  </w:p>
  <w:p w:rsidR="00C53A16" w:rsidRPr="00C907DF" w:rsidRDefault="00C53A16" w:rsidP="00C716E5">
    <w:pPr>
      <w:pStyle w:val="Footerportrait"/>
      <w:rPr>
        <w:rStyle w:val="PageNumber"/>
        <w:szCs w:val="15"/>
      </w:rPr>
    </w:pPr>
    <w:fldSimple w:instr=" STYLEREF &quot;Document type&quot; \* MERGEFORMAT ">
      <w:r w:rsidR="00936263">
        <w:t>IALA Guideline</w:t>
      </w:r>
    </w:fldSimple>
    <w:r w:rsidRPr="00C907DF">
      <w:t xml:space="preserve"> </w:t>
    </w:r>
    <w:fldSimple w:instr=" STYLEREF &quot;Document number&quot; \* MERGEFORMAT ">
      <w:r w:rsidR="00936263">
        <w:t>????</w:t>
      </w:r>
    </w:fldSimple>
    <w:r w:rsidRPr="00C907DF">
      <w:t xml:space="preserve"> –</w:t>
    </w:r>
    <w:r>
      <w:t xml:space="preserve"> </w:t>
    </w:r>
    <w:fldSimple w:instr=" STYLEREF &quot;Document name&quot; \* MERGEFORMAT ">
      <w:r w:rsidR="00936263">
        <w:t>Maritime Service  Portfolios:</w:t>
      </w:r>
      <w:r w:rsidR="00936263">
        <w:br/>
        <w:t>digitising maritime services[agreed enav 19]</w:t>
      </w:r>
    </w:fldSimple>
  </w:p>
  <w:p w:rsidR="00C53A16" w:rsidRPr="00C907DF" w:rsidRDefault="00C53A16" w:rsidP="00C716E5">
    <w:pPr>
      <w:pStyle w:val="Footerportrait"/>
    </w:pPr>
    <w:fldSimple w:instr=" STYLEREF &quot;Edition number&quot; \* MERGEFORMAT ">
      <w:r w:rsidR="00936263">
        <w:t>Edition 1.0</w:t>
      </w:r>
    </w:fldSimple>
    <w:r>
      <w:t xml:space="preserve">  </w:t>
    </w:r>
    <w:fldSimple w:instr=" STYLEREF &quot;Document date&quot; \* MERGEFORMAT ">
      <w:r w:rsidR="00936263">
        <w:t>Document date</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936263">
      <w:rPr>
        <w:rStyle w:val="PageNumber"/>
        <w:szCs w:val="15"/>
      </w:rPr>
      <w:t>9</w:t>
    </w:r>
    <w:r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C53A16" w:rsidP="00C716E5">
    <w:pPr>
      <w:pStyle w:val="Footer"/>
    </w:pPr>
  </w:p>
  <w:p w:rsidR="00C53A16" w:rsidRDefault="00C53A16" w:rsidP="00C716E5">
    <w:pPr>
      <w:pStyle w:val="Footerportrait"/>
    </w:pPr>
  </w:p>
  <w:p w:rsidR="00C53A16" w:rsidRPr="00C907DF" w:rsidRDefault="00C53A16" w:rsidP="00C716E5">
    <w:pPr>
      <w:pStyle w:val="Footerportrait"/>
      <w:rPr>
        <w:rStyle w:val="PageNumber"/>
        <w:szCs w:val="15"/>
      </w:rPr>
    </w:pPr>
    <w:fldSimple w:instr=" STYLEREF &quot;Document type&quot; \* MERGEFORMAT ">
      <w:r w:rsidR="00936263">
        <w:t>IALA Guideline</w:t>
      </w:r>
    </w:fldSimple>
    <w:r w:rsidRPr="00C907DF">
      <w:t xml:space="preserve"> </w:t>
    </w:r>
    <w:fldSimple w:instr=" STYLEREF &quot;Document number&quot; \* MERGEFORMAT ">
      <w:r w:rsidR="00936263">
        <w:t>????</w:t>
      </w:r>
    </w:fldSimple>
    <w:r w:rsidRPr="00C907DF">
      <w:t xml:space="preserve"> –</w:t>
    </w:r>
    <w:r>
      <w:t xml:space="preserve"> </w:t>
    </w:r>
    <w:fldSimple w:instr=" STYLEREF &quot;Document name&quot; \* MERGEFORMAT ">
      <w:r w:rsidR="00936263">
        <w:t>Maritime Service  Portfolios:</w:t>
      </w:r>
      <w:r w:rsidR="00936263">
        <w:br/>
        <w:t>digitising maritime services[agreed enav 19]</w:t>
      </w:r>
    </w:fldSimple>
  </w:p>
  <w:p w:rsidR="00C53A16" w:rsidRPr="00525922" w:rsidRDefault="00C53A16" w:rsidP="00C716E5">
    <w:pPr>
      <w:pStyle w:val="Footerportrait"/>
    </w:pPr>
    <w:fldSimple w:instr=" STYLEREF &quot;Edition number&quot; \* MERGEFORMAT ">
      <w:r w:rsidR="00936263">
        <w:t>Edition 1.0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936263">
      <w:rPr>
        <w:rStyle w:val="PageNumber"/>
        <w:szCs w:val="15"/>
      </w:rPr>
      <w:t>4</w:t>
    </w:r>
    <w:r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C53A16" w:rsidP="00C716E5">
    <w:pPr>
      <w:pStyle w:val="Footer"/>
    </w:pPr>
  </w:p>
  <w:p w:rsidR="00C53A16" w:rsidRDefault="00C53A16" w:rsidP="00C716E5">
    <w:pPr>
      <w:pStyle w:val="Footerportrait"/>
    </w:pPr>
  </w:p>
  <w:p w:rsidR="00C53A16" w:rsidRPr="00C907DF" w:rsidRDefault="00C53A16" w:rsidP="00C716E5">
    <w:pPr>
      <w:pStyle w:val="Footerportrait"/>
    </w:pPr>
    <w:fldSimple w:instr=" STYLEREF &quot;Document type&quot; \* MERGEFORMAT ">
      <w:r w:rsidR="00936263">
        <w:t>IALA Guideline</w:t>
      </w:r>
    </w:fldSimple>
    <w:r w:rsidRPr="00C907DF">
      <w:t xml:space="preserve"> </w:t>
    </w:r>
    <w:fldSimple w:instr=" STYLEREF &quot;Document number&quot; \* MERGEFORMAT ">
      <w:r w:rsidR="00936263">
        <w:t>????</w:t>
      </w:r>
    </w:fldSimple>
    <w:r w:rsidRPr="00C907DF">
      <w:t xml:space="preserve"> –</w:t>
    </w:r>
    <w:r>
      <w:t xml:space="preserve"> </w:t>
    </w:r>
    <w:fldSimple w:instr=" STYLEREF &quot;Document name&quot; \* MERGEFORMAT ">
      <w:r w:rsidR="00936263">
        <w:t>Maritime Service  Portfolios:</w:t>
      </w:r>
      <w:r w:rsidR="00936263">
        <w:br/>
        <w:t>digitising maritime services[agreed enav 19]</w:t>
      </w:r>
    </w:fldSimple>
    <w:r>
      <w:tab/>
    </w:r>
  </w:p>
  <w:p w:rsidR="00C53A16" w:rsidRPr="00C907DF" w:rsidRDefault="00C53A16" w:rsidP="00C716E5">
    <w:pPr>
      <w:pStyle w:val="Footerportrait"/>
    </w:pPr>
    <w:fldSimple w:instr=" STYLEREF &quot;Edition number&quot; \* MERGEFORMAT ">
      <w:r w:rsidR="00936263">
        <w:t>Edition 1.0</w:t>
      </w:r>
    </w:fldSimple>
    <w:r>
      <w:t xml:space="preserve">  </w:t>
    </w:r>
    <w:fldSimple w:instr=" STYLEREF &quot;Document date&quot; \* MERGEFORMAT ">
      <w:r w:rsidR="00936263">
        <w:t>Document date</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936263">
      <w:rPr>
        <w:rStyle w:val="PageNumber"/>
        <w:szCs w:val="15"/>
      </w:rPr>
      <w:t>18</w:t>
    </w:r>
    <w:r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A16" w:rsidRDefault="00C53A16" w:rsidP="003274DB">
      <w:r>
        <w:separator/>
      </w:r>
    </w:p>
    <w:p w:rsidR="00C53A16" w:rsidRDefault="00C53A16"/>
  </w:footnote>
  <w:footnote w:type="continuationSeparator" w:id="0">
    <w:p w:rsidR="00C53A16" w:rsidRDefault="00C53A16" w:rsidP="003274DB">
      <w:r>
        <w:continuationSeparator/>
      </w:r>
    </w:p>
    <w:p w:rsidR="00C53A16" w:rsidRDefault="00C53A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C53A16">
    <w:pPr>
      <w:pStyle w:val="Header"/>
    </w:pPr>
    <w:ins w:id="13" w:author="Seamus Doyle" w:date="2016-09-22T17:06:00Z">
      <w:r>
        <w:rPr>
          <w:noProof/>
        </w:rPr>
        <w:pict w14:anchorId="221099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79" o:spid="_x0000_s2050" type="#_x0000_t136" style="position:absolute;margin-left:0;margin-top:0;width:571.4pt;height:87.9pt;rotation:315;z-index:-25161523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C53A16">
    <w:pPr>
      <w:pStyle w:val="Header"/>
    </w:pPr>
    <w:ins w:id="1162" w:author="Seamus Doyle" w:date="2016-09-22T17:06:00Z">
      <w:r>
        <w:rPr>
          <w:noProof/>
        </w:rPr>
        <w:pict w14:anchorId="7A8684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8" o:spid="_x0000_s2059" type="#_x0000_t136" style="position:absolute;margin-left:0;margin-top:0;width:571.4pt;height:87.9pt;rotation:315;z-index:-25159680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Pr="00667792" w:rsidRDefault="00C53A16" w:rsidP="00667792">
    <w:pPr>
      <w:pStyle w:val="Header"/>
    </w:pPr>
    <w:ins w:id="1163" w:author="Seamus Doyle" w:date="2016-09-22T17:06:00Z">
      <w:r>
        <w:rPr>
          <w:noProof/>
        </w:rPr>
        <w:pict w14:anchorId="4FF8C0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9" o:spid="_x0000_s2060" type="#_x0000_t136" style="position:absolute;margin-left:0;margin-top:0;width:571.4pt;height:87.9pt;rotation:315;z-index:-2515947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Pr>
        <w:noProof/>
        <w:lang w:eastAsia="en-GB"/>
      </w:rPr>
      <w:drawing>
        <wp:anchor distT="0" distB="0" distL="114300" distR="114300" simplePos="0" relativeHeight="251678720" behindDoc="1" locked="0" layoutInCell="1" allowOverlap="1" wp14:anchorId="773DC1E8" wp14:editId="1744EA41">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C53A16">
    <w:pPr>
      <w:pStyle w:val="Header"/>
    </w:pPr>
    <w:ins w:id="1164" w:author="Seamus Doyle" w:date="2016-09-22T17:06:00Z">
      <w:r>
        <w:rPr>
          <w:noProof/>
        </w:rPr>
        <w:pict w14:anchorId="36710F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7" o:spid="_x0000_s2058" type="#_x0000_t136" style="position:absolute;margin-left:0;margin-top:0;width:571.4pt;height:87.9pt;rotation:315;z-index:-25159884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C53A16" w:rsidP="00A60B42">
    <w:pPr>
      <w:pStyle w:val="Header"/>
      <w:jc w:val="right"/>
      <w:rPr>
        <w:ins w:id="14" w:author="Seamus Doyle" w:date="2016-09-22T17:00:00Z"/>
      </w:rPr>
    </w:pPr>
    <w:ins w:id="15" w:author="Seamus Doyle" w:date="2016-09-22T17:06:00Z">
      <w:r>
        <w:rPr>
          <w:noProof/>
        </w:rPr>
        <w:pict w14:anchorId="71AB2E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0" o:spid="_x0000_s2051" type="#_x0000_t136" style="position:absolute;left:0;text-align:left;margin-left:0;margin-top:0;width:571.4pt;height:87.9pt;rotation:315;z-index:-25161318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t>VTS43-12.1.17 (</w:t>
    </w:r>
    <w:ins w:id="16" w:author="Seamus Doyle" w:date="2016-09-22T17:03:00Z">
      <w:r>
        <w:t>ENAV</w:t>
      </w:r>
    </w:ins>
    <w:ins w:id="17" w:author="Seamus Doyle" w:date="2016-09-22T17:04:00Z">
      <w:r>
        <w:t>19-14.2.9</w:t>
      </w:r>
    </w:ins>
    <w:r>
      <w:t>)</w:t>
    </w:r>
  </w:p>
  <w:p w:rsidR="00C53A16" w:rsidRDefault="00C53A16" w:rsidP="00A60B42">
    <w:pPr>
      <w:pStyle w:val="Header"/>
      <w:jc w:val="right"/>
      <w:rPr>
        <w:ins w:id="18" w:author="Seamus Doyle" w:date="2016-06-28T11:28:00Z"/>
      </w:rPr>
    </w:pPr>
    <w:r w:rsidRPr="00442889">
      <w:rPr>
        <w:noProof/>
        <w:lang w:eastAsia="en-GB"/>
      </w:rPr>
      <w:drawing>
        <wp:anchor distT="0" distB="0" distL="114300" distR="114300" simplePos="0" relativeHeight="251684864" behindDoc="1" locked="0" layoutInCell="1" allowOverlap="1" wp14:anchorId="6B6277BF" wp14:editId="3B98D1E6">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19" w:author="Seamus Doyle" w:date="2016-09-22T17:04:00Z">
      <w:r>
        <w:t xml:space="preserve"> Formerly </w:t>
      </w:r>
    </w:ins>
    <w:ins w:id="20" w:author="Seamus Doyle" w:date="2016-06-28T11:28:00Z">
      <w:r>
        <w:t>ENAV19-12.3</w:t>
      </w:r>
    </w:ins>
  </w:p>
  <w:p w:rsidR="00C53A16" w:rsidRPr="00ED2A8D" w:rsidDel="004249D0" w:rsidRDefault="00C53A16" w:rsidP="00A60B42">
    <w:pPr>
      <w:pStyle w:val="Header"/>
      <w:jc w:val="right"/>
      <w:rPr>
        <w:del w:id="21" w:author="Seamus Doyle" w:date="2016-09-22T17:04:00Z"/>
      </w:rPr>
    </w:pPr>
  </w:p>
  <w:p w:rsidR="00C53A16" w:rsidRPr="00ED2A8D" w:rsidRDefault="00C53A16" w:rsidP="008747E0">
    <w:pPr>
      <w:pStyle w:val="Header"/>
    </w:pPr>
  </w:p>
  <w:p w:rsidR="00C53A16" w:rsidRDefault="00C53A16" w:rsidP="008747E0">
    <w:pPr>
      <w:pStyle w:val="Header"/>
    </w:pPr>
  </w:p>
  <w:p w:rsidR="00C53A16" w:rsidRDefault="00C53A16" w:rsidP="008747E0">
    <w:pPr>
      <w:pStyle w:val="Header"/>
    </w:pPr>
  </w:p>
  <w:p w:rsidR="00C53A16" w:rsidRDefault="00C53A16" w:rsidP="008747E0">
    <w:pPr>
      <w:pStyle w:val="Header"/>
    </w:pPr>
  </w:p>
  <w:p w:rsidR="00C53A16" w:rsidRDefault="00C53A16" w:rsidP="008747E0">
    <w:pPr>
      <w:pStyle w:val="Header"/>
    </w:pPr>
  </w:p>
  <w:p w:rsidR="00C53A16" w:rsidRDefault="00C53A16" w:rsidP="008747E0">
    <w:pPr>
      <w:pStyle w:val="Header"/>
    </w:pPr>
    <w:r>
      <w:rPr>
        <w:noProof/>
        <w:lang w:eastAsia="en-GB"/>
      </w:rPr>
      <w:drawing>
        <wp:anchor distT="0" distB="0" distL="114300" distR="114300" simplePos="0" relativeHeight="251657216" behindDoc="1" locked="0" layoutInCell="1" allowOverlap="1" wp14:anchorId="70B9339A" wp14:editId="0BFD8CFD">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rsidR="00C53A16" w:rsidRPr="00ED2A8D" w:rsidRDefault="00C53A16" w:rsidP="008747E0">
    <w:pPr>
      <w:pStyle w:val="Header"/>
    </w:pPr>
  </w:p>
  <w:p w:rsidR="00C53A16" w:rsidRPr="00ED2A8D" w:rsidRDefault="00C53A16"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C53A16">
    <w:pPr>
      <w:pStyle w:val="Header"/>
    </w:pPr>
    <w:ins w:id="22" w:author="Seamus Doyle" w:date="2016-09-22T17:06:00Z">
      <w:r>
        <w:rPr>
          <w:noProof/>
        </w:rPr>
        <w:pict w14:anchorId="2AB96A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78" o:spid="_x0000_s2049" type="#_x0000_t136" style="position:absolute;margin-left:0;margin-top:0;width:571.4pt;height:87.9pt;rotation:315;z-index:-25161728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Pr>
        <w:noProof/>
        <w:lang w:eastAsia="en-GB"/>
      </w:rPr>
      <w:drawing>
        <wp:anchor distT="0" distB="0" distL="114300" distR="114300" simplePos="0" relativeHeight="251688960" behindDoc="1" locked="0" layoutInCell="1" allowOverlap="1" wp14:anchorId="385043AB" wp14:editId="7A40D9F3">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C53A16" w:rsidRDefault="00C53A16">
    <w:pPr>
      <w:pStyle w:val="Header"/>
    </w:pPr>
  </w:p>
  <w:p w:rsidR="00C53A16" w:rsidRDefault="00C53A1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C53A16">
    <w:pPr>
      <w:pStyle w:val="Header"/>
    </w:pPr>
    <w:ins w:id="23" w:author="Seamus Doyle" w:date="2016-09-22T17:06:00Z">
      <w:r>
        <w:rPr>
          <w:noProof/>
        </w:rPr>
        <w:pict w14:anchorId="483383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2" o:spid="_x0000_s2053" type="#_x0000_t136" style="position:absolute;margin-left:0;margin-top:0;width:571.4pt;height:87.9pt;rotation:315;z-index:-25160908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Pr="00ED2A8D" w:rsidRDefault="00C53A16" w:rsidP="008747E0">
    <w:pPr>
      <w:pStyle w:val="Header"/>
    </w:pPr>
    <w:ins w:id="24" w:author="Seamus Doyle" w:date="2016-09-22T17:06:00Z">
      <w:r>
        <w:rPr>
          <w:noProof/>
        </w:rPr>
        <w:pict w14:anchorId="660698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3" o:spid="_x0000_s2054" type="#_x0000_t136" style="position:absolute;margin-left:0;margin-top:0;width:571.4pt;height:87.9pt;rotation:315;z-index:-25160704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Pr>
        <w:noProof/>
        <w:lang w:eastAsia="en-GB"/>
      </w:rPr>
      <w:drawing>
        <wp:anchor distT="0" distB="0" distL="114300" distR="114300" simplePos="0" relativeHeight="251658752" behindDoc="1" locked="0" layoutInCell="1" allowOverlap="1" wp14:anchorId="2B3ED87B" wp14:editId="2503A99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C53A16" w:rsidRPr="00ED2A8D" w:rsidRDefault="00C53A16" w:rsidP="008747E0">
    <w:pPr>
      <w:pStyle w:val="Header"/>
    </w:pPr>
  </w:p>
  <w:p w:rsidR="00C53A16" w:rsidRDefault="00C53A16" w:rsidP="008747E0">
    <w:pPr>
      <w:pStyle w:val="Header"/>
    </w:pPr>
  </w:p>
  <w:p w:rsidR="00C53A16" w:rsidRDefault="00C53A16" w:rsidP="008747E0">
    <w:pPr>
      <w:pStyle w:val="Header"/>
    </w:pPr>
  </w:p>
  <w:p w:rsidR="00C53A16" w:rsidRDefault="00C53A16" w:rsidP="008747E0">
    <w:pPr>
      <w:pStyle w:val="Header"/>
    </w:pPr>
  </w:p>
  <w:p w:rsidR="00C53A16" w:rsidRPr="00441393" w:rsidRDefault="00C53A16" w:rsidP="00441393">
    <w:pPr>
      <w:pStyle w:val="Contents"/>
    </w:pPr>
    <w:r>
      <w:t>DOCUMENT REVISION</w:t>
    </w:r>
  </w:p>
  <w:p w:rsidR="00C53A16" w:rsidRPr="00ED2A8D" w:rsidRDefault="00C53A16" w:rsidP="008747E0">
    <w:pPr>
      <w:pStyle w:val="Header"/>
    </w:pPr>
  </w:p>
  <w:p w:rsidR="00C53A16" w:rsidRPr="00AC33A2" w:rsidRDefault="00C53A16"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C53A16">
    <w:pPr>
      <w:pStyle w:val="Header"/>
    </w:pPr>
    <w:ins w:id="25" w:author="Seamus Doyle" w:date="2016-09-22T17:06:00Z">
      <w:r>
        <w:rPr>
          <w:noProof/>
        </w:rPr>
        <w:pict w14:anchorId="771ED8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1" o:spid="_x0000_s2052" type="#_x0000_t136" style="position:absolute;margin-left:0;margin-top:0;width:571.4pt;height:87.9pt;rotation:315;z-index:-25161113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Default="00C53A16">
    <w:pPr>
      <w:pStyle w:val="Header"/>
    </w:pPr>
    <w:ins w:id="546" w:author="Seamus Doyle" w:date="2016-09-22T17:06:00Z">
      <w:r>
        <w:rPr>
          <w:noProof/>
        </w:rPr>
        <w:pict w14:anchorId="73F4E3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5" o:spid="_x0000_s2056" type="#_x0000_t136" style="position:absolute;margin-left:0;margin-top:0;width:571.4pt;height:87.9pt;rotation:315;z-index:-25160294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Pr="00ED2A8D" w:rsidRDefault="00C53A16" w:rsidP="008747E0">
    <w:pPr>
      <w:pStyle w:val="Header"/>
    </w:pPr>
    <w:ins w:id="547" w:author="Seamus Doyle" w:date="2016-09-22T17:06:00Z">
      <w:r>
        <w:rPr>
          <w:noProof/>
        </w:rPr>
        <w:pict w14:anchorId="372570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6" o:spid="_x0000_s2057" type="#_x0000_t136" style="position:absolute;margin-left:0;margin-top:0;width:571.4pt;height:87.9pt;rotation:315;z-index:-25160089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Pr>
        <w:noProof/>
        <w:lang w:eastAsia="en-GB"/>
      </w:rPr>
      <w:drawing>
        <wp:anchor distT="0" distB="0" distL="114300" distR="114300" simplePos="0" relativeHeight="251674624" behindDoc="1" locked="0" layoutInCell="1" allowOverlap="1" wp14:anchorId="188E0DEE" wp14:editId="1CB9118B">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C53A16" w:rsidRPr="00ED2A8D" w:rsidRDefault="00C53A16" w:rsidP="008747E0">
    <w:pPr>
      <w:pStyle w:val="Header"/>
    </w:pPr>
  </w:p>
  <w:p w:rsidR="00C53A16" w:rsidRDefault="00C53A16" w:rsidP="008747E0">
    <w:pPr>
      <w:pStyle w:val="Header"/>
    </w:pPr>
  </w:p>
  <w:p w:rsidR="00C53A16" w:rsidRDefault="00C53A16" w:rsidP="008747E0">
    <w:pPr>
      <w:pStyle w:val="Header"/>
    </w:pPr>
  </w:p>
  <w:p w:rsidR="00C53A16" w:rsidRDefault="00C53A16" w:rsidP="008747E0">
    <w:pPr>
      <w:pStyle w:val="Header"/>
    </w:pPr>
  </w:p>
  <w:p w:rsidR="00C53A16" w:rsidRPr="00441393" w:rsidRDefault="00C53A16" w:rsidP="00441393">
    <w:pPr>
      <w:pStyle w:val="Contents"/>
    </w:pPr>
    <w:r>
      <w:t>CONTENTS</w:t>
    </w:r>
  </w:p>
  <w:p w:rsidR="00C53A16" w:rsidRDefault="00C53A16" w:rsidP="0078486B">
    <w:pPr>
      <w:pStyle w:val="Header"/>
      <w:spacing w:line="140" w:lineRule="exact"/>
    </w:pPr>
  </w:p>
  <w:p w:rsidR="00C53A16" w:rsidRPr="00AC33A2" w:rsidRDefault="00C53A16"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16" w:rsidRPr="00ED2A8D" w:rsidRDefault="00C53A16" w:rsidP="00C716E5">
    <w:pPr>
      <w:pStyle w:val="Header"/>
    </w:pPr>
    <w:ins w:id="548" w:author="Seamus Doyle" w:date="2016-09-22T17:06:00Z">
      <w:r>
        <w:rPr>
          <w:noProof/>
        </w:rPr>
        <w:pict w14:anchorId="4DB5F5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4" o:spid="_x0000_s2055" type="#_x0000_t136" style="position:absolute;margin-left:0;margin-top:0;width:571.4pt;height:87.9pt;rotation:315;z-index:-25160499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Pr>
        <w:noProof/>
        <w:lang w:eastAsia="en-GB"/>
      </w:rPr>
      <w:drawing>
        <wp:anchor distT="0" distB="0" distL="114300" distR="114300" simplePos="0" relativeHeight="251697152" behindDoc="1" locked="0" layoutInCell="1" allowOverlap="1" wp14:anchorId="02E2D02D" wp14:editId="5258F72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C53A16" w:rsidRPr="00ED2A8D" w:rsidRDefault="00C53A16" w:rsidP="00C716E5">
    <w:pPr>
      <w:pStyle w:val="Header"/>
    </w:pPr>
  </w:p>
  <w:p w:rsidR="00C53A16" w:rsidRDefault="00C53A16" w:rsidP="00C716E5">
    <w:pPr>
      <w:pStyle w:val="Header"/>
    </w:pPr>
  </w:p>
  <w:p w:rsidR="00C53A16" w:rsidRDefault="00C53A16" w:rsidP="00C716E5">
    <w:pPr>
      <w:pStyle w:val="Header"/>
    </w:pPr>
  </w:p>
  <w:p w:rsidR="00C53A16" w:rsidRDefault="00C53A16" w:rsidP="00C716E5">
    <w:pPr>
      <w:pStyle w:val="Header"/>
    </w:pPr>
  </w:p>
  <w:p w:rsidR="00C53A16" w:rsidRPr="00441393" w:rsidRDefault="00C53A16" w:rsidP="00C716E5">
    <w:pPr>
      <w:pStyle w:val="Contents"/>
    </w:pPr>
    <w:r>
      <w:t>CONTENTS</w:t>
    </w:r>
  </w:p>
  <w:p w:rsidR="00C53A16" w:rsidRPr="00ED2A8D" w:rsidRDefault="00C53A16" w:rsidP="00C716E5">
    <w:pPr>
      <w:pStyle w:val="Header"/>
    </w:pPr>
  </w:p>
  <w:p w:rsidR="00C53A16" w:rsidRPr="00AC33A2" w:rsidRDefault="00C53A16" w:rsidP="00C716E5">
    <w:pPr>
      <w:pStyle w:val="Header"/>
      <w:spacing w:line="140" w:lineRule="exact"/>
    </w:pPr>
  </w:p>
  <w:p w:rsidR="00C53A16" w:rsidRDefault="00C53A16">
    <w:pPr>
      <w:pStyle w:val="Header"/>
    </w:pPr>
    <w:r>
      <w:rPr>
        <w:noProof/>
        <w:lang w:eastAsia="en-GB"/>
      </w:rPr>
      <w:drawing>
        <wp:anchor distT="0" distB="0" distL="114300" distR="114300" simplePos="0" relativeHeight="251695104" behindDoc="1" locked="0" layoutInCell="1" allowOverlap="1" wp14:anchorId="3A0F9FB1" wp14:editId="046E1D13">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6B671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976186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A92C9E8"/>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779406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7D81E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9EEFCE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B89F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2EE74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0AC16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F4C1945"/>
    <w:multiLevelType w:val="hybridMultilevel"/>
    <w:tmpl w:val="58566F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E6B4F5D"/>
    <w:multiLevelType w:val="multilevel"/>
    <w:tmpl w:val="51547C06"/>
    <w:lvl w:ilvl="0">
      <w:start w:val="1"/>
      <w:numFmt w:val="decimal"/>
      <w:pStyle w:val="Equationcap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D6C697A"/>
    <w:multiLevelType w:val="hybridMultilevel"/>
    <w:tmpl w:val="8C18E6C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69F3EC3"/>
    <w:multiLevelType w:val="hybridMultilevel"/>
    <w:tmpl w:val="28BAAE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67AB4D84"/>
    <w:multiLevelType w:val="multilevel"/>
    <w:tmpl w:val="F0884BA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43"/>
  </w:num>
  <w:num w:numId="3">
    <w:abstractNumId w:val="16"/>
  </w:num>
  <w:num w:numId="4">
    <w:abstractNumId w:val="28"/>
  </w:num>
  <w:num w:numId="5">
    <w:abstractNumId w:val="25"/>
  </w:num>
  <w:num w:numId="6">
    <w:abstractNumId w:val="17"/>
  </w:num>
  <w:num w:numId="7">
    <w:abstractNumId w:val="23"/>
  </w:num>
  <w:num w:numId="8">
    <w:abstractNumId w:val="30"/>
  </w:num>
  <w:num w:numId="9">
    <w:abstractNumId w:val="15"/>
  </w:num>
  <w:num w:numId="10">
    <w:abstractNumId w:val="22"/>
  </w:num>
  <w:num w:numId="11">
    <w:abstractNumId w:val="26"/>
  </w:num>
  <w:num w:numId="12">
    <w:abstractNumId w:val="12"/>
  </w:num>
  <w:num w:numId="13">
    <w:abstractNumId w:val="31"/>
  </w:num>
  <w:num w:numId="14">
    <w:abstractNumId w:val="8"/>
  </w:num>
  <w:num w:numId="15">
    <w:abstractNumId w:val="39"/>
  </w:num>
  <w:num w:numId="16">
    <w:abstractNumId w:val="40"/>
  </w:num>
  <w:num w:numId="17">
    <w:abstractNumId w:val="21"/>
  </w:num>
  <w:num w:numId="18">
    <w:abstractNumId w:val="20"/>
  </w:num>
  <w:num w:numId="19">
    <w:abstractNumId w:val="41"/>
  </w:num>
  <w:num w:numId="20">
    <w:abstractNumId w:val="29"/>
  </w:num>
  <w:num w:numId="21">
    <w:abstractNumId w:val="11"/>
  </w:num>
  <w:num w:numId="22">
    <w:abstractNumId w:val="19"/>
  </w:num>
  <w:num w:numId="23">
    <w:abstractNumId w:val="36"/>
  </w:num>
  <w:num w:numId="24">
    <w:abstractNumId w:val="18"/>
  </w:num>
  <w:num w:numId="25">
    <w:abstractNumId w:val="42"/>
  </w:num>
  <w:num w:numId="26">
    <w:abstractNumId w:val="10"/>
  </w:num>
  <w:num w:numId="27">
    <w:abstractNumId w:val="27"/>
  </w:num>
  <w:num w:numId="28">
    <w:abstractNumId w:val="24"/>
  </w:num>
  <w:num w:numId="29">
    <w:abstractNumId w:val="35"/>
  </w:num>
  <w:num w:numId="30">
    <w:abstractNumId w:val="37"/>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2"/>
  </w:num>
  <w:num w:numId="42">
    <w:abstractNumId w:val="30"/>
  </w:num>
  <w:num w:numId="43">
    <w:abstractNumId w:val="33"/>
  </w:num>
  <w:num w:numId="44">
    <w:abstractNumId w:val="34"/>
  </w:num>
  <w:num w:numId="45">
    <w:abstractNumId w:val="39"/>
  </w:num>
  <w:num w:numId="46">
    <w:abstractNumId w:val="14"/>
  </w:num>
  <w:num w:numId="47">
    <w:abstractNumId w:val="38"/>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activeWritingStyle w:appName="MSWord" w:lang="fi-FI" w:vendorID="22"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F7E"/>
    <w:rsid w:val="0001416D"/>
    <w:rsid w:val="0001616D"/>
    <w:rsid w:val="00016839"/>
    <w:rsid w:val="000174F9"/>
    <w:rsid w:val="00017EE6"/>
    <w:rsid w:val="000249C2"/>
    <w:rsid w:val="000258F6"/>
    <w:rsid w:val="000379A7"/>
    <w:rsid w:val="00040EB8"/>
    <w:rsid w:val="00057B6D"/>
    <w:rsid w:val="00061A7B"/>
    <w:rsid w:val="0007464F"/>
    <w:rsid w:val="00080067"/>
    <w:rsid w:val="0008654C"/>
    <w:rsid w:val="000904ED"/>
    <w:rsid w:val="00091545"/>
    <w:rsid w:val="000A27A8"/>
    <w:rsid w:val="000B2356"/>
    <w:rsid w:val="000B41CA"/>
    <w:rsid w:val="000C5786"/>
    <w:rsid w:val="000C711B"/>
    <w:rsid w:val="000D2431"/>
    <w:rsid w:val="000D6A8A"/>
    <w:rsid w:val="000E2805"/>
    <w:rsid w:val="000E3954"/>
    <w:rsid w:val="000E3E52"/>
    <w:rsid w:val="000F0F9F"/>
    <w:rsid w:val="000F3F43"/>
    <w:rsid w:val="000F58ED"/>
    <w:rsid w:val="00102D2E"/>
    <w:rsid w:val="00104EBC"/>
    <w:rsid w:val="00113D5B"/>
    <w:rsid w:val="00113F8F"/>
    <w:rsid w:val="00117ADB"/>
    <w:rsid w:val="001349DB"/>
    <w:rsid w:val="00135AEB"/>
    <w:rsid w:val="00136E58"/>
    <w:rsid w:val="001445EF"/>
    <w:rsid w:val="00147481"/>
    <w:rsid w:val="001547F9"/>
    <w:rsid w:val="001564A0"/>
    <w:rsid w:val="001607D8"/>
    <w:rsid w:val="001610E1"/>
    <w:rsid w:val="00161325"/>
    <w:rsid w:val="00172F84"/>
    <w:rsid w:val="00184427"/>
    <w:rsid w:val="001875B1"/>
    <w:rsid w:val="00192DAA"/>
    <w:rsid w:val="001940AE"/>
    <w:rsid w:val="001B2A35"/>
    <w:rsid w:val="001B339A"/>
    <w:rsid w:val="001B3530"/>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3553"/>
    <w:rsid w:val="0022371A"/>
    <w:rsid w:val="00235819"/>
    <w:rsid w:val="00237785"/>
    <w:rsid w:val="00251FB9"/>
    <w:rsid w:val="002520AD"/>
    <w:rsid w:val="0025660A"/>
    <w:rsid w:val="00257DF8"/>
    <w:rsid w:val="00257E4A"/>
    <w:rsid w:val="0026038D"/>
    <w:rsid w:val="00260B01"/>
    <w:rsid w:val="00265654"/>
    <w:rsid w:val="0027175D"/>
    <w:rsid w:val="00281002"/>
    <w:rsid w:val="00287605"/>
    <w:rsid w:val="002902C4"/>
    <w:rsid w:val="00296CDF"/>
    <w:rsid w:val="0029793F"/>
    <w:rsid w:val="002A15B4"/>
    <w:rsid w:val="002A1C42"/>
    <w:rsid w:val="002A617C"/>
    <w:rsid w:val="002A71CF"/>
    <w:rsid w:val="002B3E9D"/>
    <w:rsid w:val="002C2D60"/>
    <w:rsid w:val="002C43C4"/>
    <w:rsid w:val="002C77F4"/>
    <w:rsid w:val="002D0869"/>
    <w:rsid w:val="002D78FE"/>
    <w:rsid w:val="002E4993"/>
    <w:rsid w:val="002E5BAC"/>
    <w:rsid w:val="002E7635"/>
    <w:rsid w:val="002F265A"/>
    <w:rsid w:val="002F6B49"/>
    <w:rsid w:val="003016E0"/>
    <w:rsid w:val="003035AC"/>
    <w:rsid w:val="0030413F"/>
    <w:rsid w:val="00305EFE"/>
    <w:rsid w:val="00313B4B"/>
    <w:rsid w:val="00313D85"/>
    <w:rsid w:val="00315CE3"/>
    <w:rsid w:val="0031629B"/>
    <w:rsid w:val="00322E79"/>
    <w:rsid w:val="003251FE"/>
    <w:rsid w:val="003274DB"/>
    <w:rsid w:val="00327FBF"/>
    <w:rsid w:val="00332A7B"/>
    <w:rsid w:val="003343E0"/>
    <w:rsid w:val="00335E40"/>
    <w:rsid w:val="00342791"/>
    <w:rsid w:val="00344408"/>
    <w:rsid w:val="00345E37"/>
    <w:rsid w:val="00347F3E"/>
    <w:rsid w:val="00350F3C"/>
    <w:rsid w:val="00355B82"/>
    <w:rsid w:val="00360E45"/>
    <w:rsid w:val="003621C3"/>
    <w:rsid w:val="0036382D"/>
    <w:rsid w:val="003672BA"/>
    <w:rsid w:val="00371E61"/>
    <w:rsid w:val="003720BD"/>
    <w:rsid w:val="00374671"/>
    <w:rsid w:val="00380350"/>
    <w:rsid w:val="00380B4E"/>
    <w:rsid w:val="003816E4"/>
    <w:rsid w:val="003835E0"/>
    <w:rsid w:val="0039131E"/>
    <w:rsid w:val="003A04A6"/>
    <w:rsid w:val="003A7759"/>
    <w:rsid w:val="003A7F6E"/>
    <w:rsid w:val="003B03EA"/>
    <w:rsid w:val="003B0C3D"/>
    <w:rsid w:val="003C1B9D"/>
    <w:rsid w:val="003C7C34"/>
    <w:rsid w:val="003D0F37"/>
    <w:rsid w:val="003D11C1"/>
    <w:rsid w:val="003D5150"/>
    <w:rsid w:val="003F1C3A"/>
    <w:rsid w:val="003F5B1A"/>
    <w:rsid w:val="00414698"/>
    <w:rsid w:val="004249D0"/>
    <w:rsid w:val="0042565E"/>
    <w:rsid w:val="00432C05"/>
    <w:rsid w:val="00437CC3"/>
    <w:rsid w:val="00440379"/>
    <w:rsid w:val="00441393"/>
    <w:rsid w:val="004439B4"/>
    <w:rsid w:val="00447CF0"/>
    <w:rsid w:val="00447E01"/>
    <w:rsid w:val="00451A6B"/>
    <w:rsid w:val="00456F10"/>
    <w:rsid w:val="00461B75"/>
    <w:rsid w:val="00474746"/>
    <w:rsid w:val="00476942"/>
    <w:rsid w:val="00477D62"/>
    <w:rsid w:val="004871A2"/>
    <w:rsid w:val="00492A8D"/>
    <w:rsid w:val="004944C8"/>
    <w:rsid w:val="0049711F"/>
    <w:rsid w:val="004A0EBF"/>
    <w:rsid w:val="004A4EC4"/>
    <w:rsid w:val="004B63B4"/>
    <w:rsid w:val="004B7CBF"/>
    <w:rsid w:val="004C0E4B"/>
    <w:rsid w:val="004C1372"/>
    <w:rsid w:val="004C53DC"/>
    <w:rsid w:val="004C56A6"/>
    <w:rsid w:val="004D781D"/>
    <w:rsid w:val="004E0BBB"/>
    <w:rsid w:val="004E1D57"/>
    <w:rsid w:val="004E2124"/>
    <w:rsid w:val="004E2F16"/>
    <w:rsid w:val="004F5930"/>
    <w:rsid w:val="004F6196"/>
    <w:rsid w:val="00503044"/>
    <w:rsid w:val="005122AB"/>
    <w:rsid w:val="00512D97"/>
    <w:rsid w:val="00523586"/>
    <w:rsid w:val="00523666"/>
    <w:rsid w:val="00525922"/>
    <w:rsid w:val="00526234"/>
    <w:rsid w:val="00534F34"/>
    <w:rsid w:val="0053692E"/>
    <w:rsid w:val="005378A6"/>
    <w:rsid w:val="00547837"/>
    <w:rsid w:val="00547F4C"/>
    <w:rsid w:val="00554F70"/>
    <w:rsid w:val="00557434"/>
    <w:rsid w:val="00576659"/>
    <w:rsid w:val="005805D2"/>
    <w:rsid w:val="00581237"/>
    <w:rsid w:val="00595415"/>
    <w:rsid w:val="005972AF"/>
    <w:rsid w:val="00597652"/>
    <w:rsid w:val="005A0703"/>
    <w:rsid w:val="005A080B"/>
    <w:rsid w:val="005B12A5"/>
    <w:rsid w:val="005B13C4"/>
    <w:rsid w:val="005B42C7"/>
    <w:rsid w:val="005C161A"/>
    <w:rsid w:val="005C1BCB"/>
    <w:rsid w:val="005C2312"/>
    <w:rsid w:val="005C4735"/>
    <w:rsid w:val="005C5C63"/>
    <w:rsid w:val="005C6DC8"/>
    <w:rsid w:val="005D03E9"/>
    <w:rsid w:val="005D304B"/>
    <w:rsid w:val="005D6E5D"/>
    <w:rsid w:val="005E3989"/>
    <w:rsid w:val="005E4659"/>
    <w:rsid w:val="005E657A"/>
    <w:rsid w:val="005F1386"/>
    <w:rsid w:val="005F17C2"/>
    <w:rsid w:val="00600C2B"/>
    <w:rsid w:val="006127AC"/>
    <w:rsid w:val="00616109"/>
    <w:rsid w:val="00634A78"/>
    <w:rsid w:val="00642025"/>
    <w:rsid w:val="00646167"/>
    <w:rsid w:val="00646E87"/>
    <w:rsid w:val="0065107F"/>
    <w:rsid w:val="00661946"/>
    <w:rsid w:val="00666061"/>
    <w:rsid w:val="00667424"/>
    <w:rsid w:val="00667792"/>
    <w:rsid w:val="00671677"/>
    <w:rsid w:val="006744D8"/>
    <w:rsid w:val="006750E4"/>
    <w:rsid w:val="006750F2"/>
    <w:rsid w:val="006752D6"/>
    <w:rsid w:val="00675E02"/>
    <w:rsid w:val="0068553C"/>
    <w:rsid w:val="00685F34"/>
    <w:rsid w:val="00695656"/>
    <w:rsid w:val="006975A8"/>
    <w:rsid w:val="006A1012"/>
    <w:rsid w:val="006A4802"/>
    <w:rsid w:val="006A4815"/>
    <w:rsid w:val="006C1376"/>
    <w:rsid w:val="006C48F9"/>
    <w:rsid w:val="006E0E7D"/>
    <w:rsid w:val="006E10BF"/>
    <w:rsid w:val="006F1C14"/>
    <w:rsid w:val="00703A6A"/>
    <w:rsid w:val="00722236"/>
    <w:rsid w:val="0072348C"/>
    <w:rsid w:val="00725CCA"/>
    <w:rsid w:val="0072737A"/>
    <w:rsid w:val="007311E7"/>
    <w:rsid w:val="00731DEE"/>
    <w:rsid w:val="00732F40"/>
    <w:rsid w:val="00733FE6"/>
    <w:rsid w:val="00734BC6"/>
    <w:rsid w:val="0073714F"/>
    <w:rsid w:val="00751572"/>
    <w:rsid w:val="007541D3"/>
    <w:rsid w:val="007577D7"/>
    <w:rsid w:val="007715E8"/>
    <w:rsid w:val="0077597C"/>
    <w:rsid w:val="00776004"/>
    <w:rsid w:val="0078486B"/>
    <w:rsid w:val="00785A39"/>
    <w:rsid w:val="00787BC8"/>
    <w:rsid w:val="00787D8A"/>
    <w:rsid w:val="00790277"/>
    <w:rsid w:val="00791E17"/>
    <w:rsid w:val="00791EBC"/>
    <w:rsid w:val="00793577"/>
    <w:rsid w:val="007A149E"/>
    <w:rsid w:val="007A446A"/>
    <w:rsid w:val="007A53A6"/>
    <w:rsid w:val="007A6159"/>
    <w:rsid w:val="007A673B"/>
    <w:rsid w:val="007B27E9"/>
    <w:rsid w:val="007B2C5B"/>
    <w:rsid w:val="007B2D11"/>
    <w:rsid w:val="007B4556"/>
    <w:rsid w:val="007B6700"/>
    <w:rsid w:val="007B6A93"/>
    <w:rsid w:val="007B7BEC"/>
    <w:rsid w:val="007B7C55"/>
    <w:rsid w:val="007D1805"/>
    <w:rsid w:val="007D1C3F"/>
    <w:rsid w:val="007D2107"/>
    <w:rsid w:val="007D3A42"/>
    <w:rsid w:val="007D5895"/>
    <w:rsid w:val="007D77AB"/>
    <w:rsid w:val="007E28D0"/>
    <w:rsid w:val="007E30DF"/>
    <w:rsid w:val="007E6130"/>
    <w:rsid w:val="007F4099"/>
    <w:rsid w:val="007F7544"/>
    <w:rsid w:val="00800995"/>
    <w:rsid w:val="00816F79"/>
    <w:rsid w:val="008172F8"/>
    <w:rsid w:val="008326B2"/>
    <w:rsid w:val="00834B3A"/>
    <w:rsid w:val="00835258"/>
    <w:rsid w:val="00846831"/>
    <w:rsid w:val="00855EBE"/>
    <w:rsid w:val="00865532"/>
    <w:rsid w:val="00866A1B"/>
    <w:rsid w:val="00867686"/>
    <w:rsid w:val="008737D3"/>
    <w:rsid w:val="008747E0"/>
    <w:rsid w:val="00876841"/>
    <w:rsid w:val="00882B3C"/>
    <w:rsid w:val="00883971"/>
    <w:rsid w:val="0088783D"/>
    <w:rsid w:val="008972C3"/>
    <w:rsid w:val="008A28D9"/>
    <w:rsid w:val="008A30BA"/>
    <w:rsid w:val="008C22AE"/>
    <w:rsid w:val="008C33B5"/>
    <w:rsid w:val="008C3A72"/>
    <w:rsid w:val="008C6969"/>
    <w:rsid w:val="008D251B"/>
    <w:rsid w:val="008E1F69"/>
    <w:rsid w:val="008E3D80"/>
    <w:rsid w:val="008E76B1"/>
    <w:rsid w:val="008F38BB"/>
    <w:rsid w:val="008F57D8"/>
    <w:rsid w:val="00902834"/>
    <w:rsid w:val="00914E26"/>
    <w:rsid w:val="0091590F"/>
    <w:rsid w:val="0092328B"/>
    <w:rsid w:val="00923B4D"/>
    <w:rsid w:val="0092540C"/>
    <w:rsid w:val="00925E0F"/>
    <w:rsid w:val="00931A57"/>
    <w:rsid w:val="0093492E"/>
    <w:rsid w:val="00934A23"/>
    <w:rsid w:val="00936263"/>
    <w:rsid w:val="009414E6"/>
    <w:rsid w:val="00942A10"/>
    <w:rsid w:val="009519AE"/>
    <w:rsid w:val="0095450F"/>
    <w:rsid w:val="00956901"/>
    <w:rsid w:val="00962EC1"/>
    <w:rsid w:val="0096375F"/>
    <w:rsid w:val="00971591"/>
    <w:rsid w:val="00972333"/>
    <w:rsid w:val="00974564"/>
    <w:rsid w:val="00974E99"/>
    <w:rsid w:val="009764FA"/>
    <w:rsid w:val="00980192"/>
    <w:rsid w:val="00982A22"/>
    <w:rsid w:val="00994D97"/>
    <w:rsid w:val="009A07B7"/>
    <w:rsid w:val="009B1545"/>
    <w:rsid w:val="009B5023"/>
    <w:rsid w:val="009B785E"/>
    <w:rsid w:val="009C26F8"/>
    <w:rsid w:val="009C609E"/>
    <w:rsid w:val="009D25B8"/>
    <w:rsid w:val="009D26AB"/>
    <w:rsid w:val="009E16EC"/>
    <w:rsid w:val="009E433C"/>
    <w:rsid w:val="009E4A4D"/>
    <w:rsid w:val="009E6578"/>
    <w:rsid w:val="009F081F"/>
    <w:rsid w:val="009F7CD2"/>
    <w:rsid w:val="00A06A3D"/>
    <w:rsid w:val="00A10EBA"/>
    <w:rsid w:val="00A10F7E"/>
    <w:rsid w:val="00A13E56"/>
    <w:rsid w:val="00A227BF"/>
    <w:rsid w:val="00A24838"/>
    <w:rsid w:val="00A2743E"/>
    <w:rsid w:val="00A30C33"/>
    <w:rsid w:val="00A34839"/>
    <w:rsid w:val="00A42B2B"/>
    <w:rsid w:val="00A4308C"/>
    <w:rsid w:val="00A44836"/>
    <w:rsid w:val="00A524B5"/>
    <w:rsid w:val="00A549B3"/>
    <w:rsid w:val="00A56184"/>
    <w:rsid w:val="00A60B42"/>
    <w:rsid w:val="00A622AE"/>
    <w:rsid w:val="00A67954"/>
    <w:rsid w:val="00A72ED7"/>
    <w:rsid w:val="00A8083F"/>
    <w:rsid w:val="00A8453D"/>
    <w:rsid w:val="00A90D86"/>
    <w:rsid w:val="00A91DBA"/>
    <w:rsid w:val="00A97900"/>
    <w:rsid w:val="00AA1D7A"/>
    <w:rsid w:val="00AA3E01"/>
    <w:rsid w:val="00AA76BC"/>
    <w:rsid w:val="00AB0BFA"/>
    <w:rsid w:val="00AB76B7"/>
    <w:rsid w:val="00AC33A2"/>
    <w:rsid w:val="00AC6F4C"/>
    <w:rsid w:val="00AD38F7"/>
    <w:rsid w:val="00AD543B"/>
    <w:rsid w:val="00AE65F1"/>
    <w:rsid w:val="00AE6BB4"/>
    <w:rsid w:val="00AE74AD"/>
    <w:rsid w:val="00AF159C"/>
    <w:rsid w:val="00AF52E5"/>
    <w:rsid w:val="00B01873"/>
    <w:rsid w:val="00B074AB"/>
    <w:rsid w:val="00B07717"/>
    <w:rsid w:val="00B17253"/>
    <w:rsid w:val="00B2583D"/>
    <w:rsid w:val="00B31A41"/>
    <w:rsid w:val="00B35B8B"/>
    <w:rsid w:val="00B40199"/>
    <w:rsid w:val="00B44F7C"/>
    <w:rsid w:val="00B502FF"/>
    <w:rsid w:val="00B51D39"/>
    <w:rsid w:val="00B6141A"/>
    <w:rsid w:val="00B63340"/>
    <w:rsid w:val="00B643DF"/>
    <w:rsid w:val="00B65300"/>
    <w:rsid w:val="00B67422"/>
    <w:rsid w:val="00B70BD4"/>
    <w:rsid w:val="00B712CA"/>
    <w:rsid w:val="00B73463"/>
    <w:rsid w:val="00B90123"/>
    <w:rsid w:val="00B9016D"/>
    <w:rsid w:val="00BA0F98"/>
    <w:rsid w:val="00BA1517"/>
    <w:rsid w:val="00BA4E39"/>
    <w:rsid w:val="00BA67FD"/>
    <w:rsid w:val="00BA7C48"/>
    <w:rsid w:val="00BC251F"/>
    <w:rsid w:val="00BC27F6"/>
    <w:rsid w:val="00BC39F4"/>
    <w:rsid w:val="00BC70AA"/>
    <w:rsid w:val="00BD1587"/>
    <w:rsid w:val="00BD520C"/>
    <w:rsid w:val="00BD6A20"/>
    <w:rsid w:val="00BD7EE1"/>
    <w:rsid w:val="00BE5568"/>
    <w:rsid w:val="00BE56AC"/>
    <w:rsid w:val="00BE5764"/>
    <w:rsid w:val="00BF1358"/>
    <w:rsid w:val="00BF4BE8"/>
    <w:rsid w:val="00C0106D"/>
    <w:rsid w:val="00C02652"/>
    <w:rsid w:val="00C133BE"/>
    <w:rsid w:val="00C147A6"/>
    <w:rsid w:val="00C14D8A"/>
    <w:rsid w:val="00C222B4"/>
    <w:rsid w:val="00C262E4"/>
    <w:rsid w:val="00C3173C"/>
    <w:rsid w:val="00C33E20"/>
    <w:rsid w:val="00C35CF6"/>
    <w:rsid w:val="00C3725B"/>
    <w:rsid w:val="00C522BE"/>
    <w:rsid w:val="00C533EC"/>
    <w:rsid w:val="00C53A16"/>
    <w:rsid w:val="00C5470E"/>
    <w:rsid w:val="00C55EFB"/>
    <w:rsid w:val="00C56585"/>
    <w:rsid w:val="00C56B3F"/>
    <w:rsid w:val="00C65492"/>
    <w:rsid w:val="00C716E5"/>
    <w:rsid w:val="00C7286B"/>
    <w:rsid w:val="00C773D9"/>
    <w:rsid w:val="00C80307"/>
    <w:rsid w:val="00C80ACE"/>
    <w:rsid w:val="00C81162"/>
    <w:rsid w:val="00C820C5"/>
    <w:rsid w:val="00C83666"/>
    <w:rsid w:val="00C85367"/>
    <w:rsid w:val="00C870B5"/>
    <w:rsid w:val="00C907DF"/>
    <w:rsid w:val="00C91630"/>
    <w:rsid w:val="00C9558A"/>
    <w:rsid w:val="00C966EB"/>
    <w:rsid w:val="00C96C68"/>
    <w:rsid w:val="00CA04B1"/>
    <w:rsid w:val="00CA2DFC"/>
    <w:rsid w:val="00CA4EC9"/>
    <w:rsid w:val="00CB03D4"/>
    <w:rsid w:val="00CB0617"/>
    <w:rsid w:val="00CB137B"/>
    <w:rsid w:val="00CC35EF"/>
    <w:rsid w:val="00CC5048"/>
    <w:rsid w:val="00CC6246"/>
    <w:rsid w:val="00CD1BD1"/>
    <w:rsid w:val="00CD5B83"/>
    <w:rsid w:val="00CE5E46"/>
    <w:rsid w:val="00CF49CC"/>
    <w:rsid w:val="00CF4CBC"/>
    <w:rsid w:val="00D02942"/>
    <w:rsid w:val="00D04F0B"/>
    <w:rsid w:val="00D1463A"/>
    <w:rsid w:val="00D167DA"/>
    <w:rsid w:val="00D17E13"/>
    <w:rsid w:val="00D252C9"/>
    <w:rsid w:val="00D32DDF"/>
    <w:rsid w:val="00D3700C"/>
    <w:rsid w:val="00D40810"/>
    <w:rsid w:val="00D40ADD"/>
    <w:rsid w:val="00D638E0"/>
    <w:rsid w:val="00D653B1"/>
    <w:rsid w:val="00D74AE1"/>
    <w:rsid w:val="00D75D42"/>
    <w:rsid w:val="00D77362"/>
    <w:rsid w:val="00D80B20"/>
    <w:rsid w:val="00D81966"/>
    <w:rsid w:val="00D85442"/>
    <w:rsid w:val="00D865A8"/>
    <w:rsid w:val="00D9012A"/>
    <w:rsid w:val="00D92C2D"/>
    <w:rsid w:val="00D9361E"/>
    <w:rsid w:val="00D94F38"/>
    <w:rsid w:val="00DA17CD"/>
    <w:rsid w:val="00DA298D"/>
    <w:rsid w:val="00DB25B3"/>
    <w:rsid w:val="00DD113A"/>
    <w:rsid w:val="00DD60F2"/>
    <w:rsid w:val="00DE0893"/>
    <w:rsid w:val="00DE0960"/>
    <w:rsid w:val="00DE2814"/>
    <w:rsid w:val="00DE6796"/>
    <w:rsid w:val="00DF0C02"/>
    <w:rsid w:val="00DF41B2"/>
    <w:rsid w:val="00E01272"/>
    <w:rsid w:val="00E03067"/>
    <w:rsid w:val="00E03846"/>
    <w:rsid w:val="00E062A6"/>
    <w:rsid w:val="00E16EB4"/>
    <w:rsid w:val="00E20A7D"/>
    <w:rsid w:val="00E21A27"/>
    <w:rsid w:val="00E27A2F"/>
    <w:rsid w:val="00E4237C"/>
    <w:rsid w:val="00E42A94"/>
    <w:rsid w:val="00E458BF"/>
    <w:rsid w:val="00E54BFB"/>
    <w:rsid w:val="00E54CD7"/>
    <w:rsid w:val="00E5622D"/>
    <w:rsid w:val="00E6247D"/>
    <w:rsid w:val="00E628AF"/>
    <w:rsid w:val="00E64805"/>
    <w:rsid w:val="00E706E7"/>
    <w:rsid w:val="00E818AD"/>
    <w:rsid w:val="00E84229"/>
    <w:rsid w:val="00E84965"/>
    <w:rsid w:val="00E876CD"/>
    <w:rsid w:val="00E90E4E"/>
    <w:rsid w:val="00E9391E"/>
    <w:rsid w:val="00E94943"/>
    <w:rsid w:val="00EA1052"/>
    <w:rsid w:val="00EA218F"/>
    <w:rsid w:val="00EA4F29"/>
    <w:rsid w:val="00EA5B27"/>
    <w:rsid w:val="00EA5F83"/>
    <w:rsid w:val="00EA6F9D"/>
    <w:rsid w:val="00EB6F3C"/>
    <w:rsid w:val="00EC1E2C"/>
    <w:rsid w:val="00EC2B9A"/>
    <w:rsid w:val="00EC3723"/>
    <w:rsid w:val="00EC568A"/>
    <w:rsid w:val="00EC7C87"/>
    <w:rsid w:val="00ED01ED"/>
    <w:rsid w:val="00ED030E"/>
    <w:rsid w:val="00ED2A8D"/>
    <w:rsid w:val="00ED4450"/>
    <w:rsid w:val="00EE02B2"/>
    <w:rsid w:val="00EE1E76"/>
    <w:rsid w:val="00EE54CB"/>
    <w:rsid w:val="00EE6424"/>
    <w:rsid w:val="00EF1C54"/>
    <w:rsid w:val="00EF404B"/>
    <w:rsid w:val="00F00376"/>
    <w:rsid w:val="00F00497"/>
    <w:rsid w:val="00F01F0C"/>
    <w:rsid w:val="00F02A5A"/>
    <w:rsid w:val="00F05FB2"/>
    <w:rsid w:val="00F11368"/>
    <w:rsid w:val="00F11764"/>
    <w:rsid w:val="00F157E2"/>
    <w:rsid w:val="00F24600"/>
    <w:rsid w:val="00F259E2"/>
    <w:rsid w:val="00F453B8"/>
    <w:rsid w:val="00F527AC"/>
    <w:rsid w:val="00F5503F"/>
    <w:rsid w:val="00F569CC"/>
    <w:rsid w:val="00F61D83"/>
    <w:rsid w:val="00F6481E"/>
    <w:rsid w:val="00F65DD1"/>
    <w:rsid w:val="00F707B3"/>
    <w:rsid w:val="00F71135"/>
    <w:rsid w:val="00F728D3"/>
    <w:rsid w:val="00F74309"/>
    <w:rsid w:val="00F80246"/>
    <w:rsid w:val="00F82C35"/>
    <w:rsid w:val="00F90461"/>
    <w:rsid w:val="00FA370D"/>
    <w:rsid w:val="00FC378B"/>
    <w:rsid w:val="00FC3977"/>
    <w:rsid w:val="00FD2566"/>
    <w:rsid w:val="00FD2F16"/>
    <w:rsid w:val="00FD6065"/>
    <w:rsid w:val="00FE1D34"/>
    <w:rsid w:val="00FE244F"/>
    <w:rsid w:val="00FE2A6F"/>
    <w:rsid w:val="00FF4DF0"/>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docId w15:val="{DC3AB683-B30A-484A-AE5F-0B74E2A6A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FF4DF0"/>
    <w:pPr>
      <w:keepNext/>
      <w:keepLines/>
      <w:numPr>
        <w:ilvl w:val="1"/>
        <w:numId w:val="15"/>
      </w:numPr>
      <w:ind w:right="709"/>
      <w:outlineLvl w:val="1"/>
      <w:pPrChange w:id="0" w:author="Administrator" w:date="2017-03-15T09:05:00Z">
        <w:pPr>
          <w:keepNext/>
          <w:keepLines/>
          <w:numPr>
            <w:ilvl w:val="1"/>
            <w:numId w:val="15"/>
          </w:numPr>
          <w:tabs>
            <w:tab w:val="num" w:pos="0"/>
          </w:tabs>
          <w:spacing w:line="216" w:lineRule="atLeast"/>
          <w:ind w:left="851" w:right="709" w:hanging="851"/>
          <w:outlineLvl w:val="1"/>
        </w:pPr>
      </w:pPrChange>
    </w:pPr>
    <w:rPr>
      <w:rFonts w:asciiTheme="majorHAnsi" w:eastAsiaTheme="majorEastAsia" w:hAnsiTheme="majorHAnsi" w:cstheme="majorBidi"/>
      <w:b/>
      <w:bCs/>
      <w:caps/>
      <w:color w:val="407EC9"/>
      <w:sz w:val="24"/>
      <w:szCs w:val="24"/>
      <w:rPrChange w:id="0" w:author="Administrator" w:date="2017-03-15T09:05:00Z">
        <w:rPr>
          <w:rFonts w:asciiTheme="majorHAnsi" w:eastAsiaTheme="majorEastAsia" w:hAnsiTheme="majorHAnsi" w:cstheme="majorBidi"/>
          <w:b/>
          <w:bCs/>
          <w:caps/>
          <w:color w:val="407EC9"/>
          <w:sz w:val="24"/>
          <w:szCs w:val="24"/>
          <w:lang w:val="en-GB" w:eastAsia="en-US" w:bidi="ar-SA"/>
        </w:rPr>
      </w:rPrChange>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FF4DF0"/>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Equationcaption">
    <w:name w:val="Equation caption"/>
    <w:basedOn w:val="Normal"/>
    <w:next w:val="BodyText"/>
    <w:qFormat/>
    <w:rsid w:val="00512D97"/>
    <w:pPr>
      <w:keepNext/>
      <w:numPr>
        <w:numId w:val="42"/>
      </w:numPr>
      <w:spacing w:after="120" w:line="240" w:lineRule="auto"/>
    </w:pPr>
    <w:rPr>
      <w:rFonts w:eastAsia="Times New Roman" w:cs="Times New Roman"/>
      <w:i/>
      <w:sz w:val="22"/>
      <w:szCs w:val="24"/>
      <w:u w:val="single"/>
    </w:rPr>
  </w:style>
  <w:style w:type="paragraph" w:styleId="Revision">
    <w:name w:val="Revision"/>
    <w:hidden/>
    <w:uiPriority w:val="99"/>
    <w:semiHidden/>
    <w:rsid w:val="00A60B42"/>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22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 Id="rId2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86B3C-20CF-4C6B-8AEE-D2824B88A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28</Pages>
  <Words>6214</Words>
  <Characters>35420</Characters>
  <Application>Microsoft Office Word</Application>
  <DocSecurity>0</DocSecurity>
  <Lines>295</Lines>
  <Paragraphs>83</Paragraphs>
  <ScaleCrop>false</ScaleCrop>
  <HeadingPairs>
    <vt:vector size="6" baseType="variant">
      <vt:variant>
        <vt:lpstr>Title</vt:lpstr>
      </vt:variant>
      <vt:variant>
        <vt:i4>1</vt:i4>
      </vt:variant>
      <vt:variant>
        <vt:lpstr>Tittel</vt:lpstr>
      </vt:variant>
      <vt:variant>
        <vt:i4>1</vt:i4>
      </vt:variant>
      <vt:variant>
        <vt:lpstr>Otsikko</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41551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Plenary Room</cp:lastModifiedBy>
  <cp:revision>6</cp:revision>
  <dcterms:created xsi:type="dcterms:W3CDTF">2017-03-23T10:58:00Z</dcterms:created>
  <dcterms:modified xsi:type="dcterms:W3CDTF">2017-03-24T10:28:00Z</dcterms:modified>
</cp:coreProperties>
</file>